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90195" w14:textId="77777777" w:rsidR="00DC1889" w:rsidRPr="00DF6636" w:rsidRDefault="00000000">
      <w:pPr>
        <w:pStyle w:val="a3"/>
        <w:snapToGrid w:val="0"/>
        <w:spacing w:beforeLines="0" w:line="460" w:lineRule="exact"/>
        <w:ind w:firstLineChars="0" w:firstLine="0"/>
        <w:jc w:val="left"/>
        <w:rPr>
          <w:rFonts w:eastAsia="黑体" w:hAnsi="Times New Roman" w:cs="Arial"/>
          <w:kern w:val="0"/>
          <w:sz w:val="24"/>
          <w:szCs w:val="24"/>
        </w:rPr>
      </w:pPr>
      <w:r w:rsidRPr="00DF6636">
        <w:rPr>
          <w:rFonts w:eastAsia="黑体" w:hAnsi="Times New Roman" w:cs="Arial"/>
          <w:kern w:val="0"/>
          <w:sz w:val="24"/>
          <w:szCs w:val="24"/>
        </w:rPr>
        <w:t>附件</w:t>
      </w:r>
      <w:r w:rsidRPr="00DF6636">
        <w:rPr>
          <w:rFonts w:eastAsia="黑体" w:hAnsi="Times New Roman" w:cs="Arial" w:hint="eastAsia"/>
          <w:kern w:val="0"/>
          <w:sz w:val="24"/>
          <w:szCs w:val="24"/>
        </w:rPr>
        <w:t>3</w:t>
      </w:r>
      <w:r w:rsidRPr="00DF6636">
        <w:rPr>
          <w:rFonts w:eastAsia="黑体" w:hAnsi="Times New Roman" w:cs="Arial" w:hint="eastAsia"/>
          <w:kern w:val="0"/>
          <w:sz w:val="24"/>
          <w:szCs w:val="24"/>
        </w:rPr>
        <w:t>：</w:t>
      </w:r>
    </w:p>
    <w:p w14:paraId="323E9A68" w14:textId="77777777" w:rsidR="00DC1889" w:rsidRPr="00DF6636" w:rsidRDefault="00000000">
      <w:pPr>
        <w:spacing w:beforeLines="100" w:before="240" w:afterLines="100" w:after="240" w:line="460" w:lineRule="exact"/>
        <w:jc w:val="center"/>
      </w:pPr>
      <w:r w:rsidRPr="00DF6636">
        <w:rPr>
          <w:rFonts w:eastAsia="华文中宋"/>
          <w:b/>
          <w:sz w:val="32"/>
          <w:szCs w:val="32"/>
        </w:rPr>
        <w:t>202</w:t>
      </w:r>
      <w:r w:rsidRPr="00DF6636">
        <w:rPr>
          <w:rFonts w:eastAsia="华文中宋" w:hint="eastAsia"/>
          <w:b/>
          <w:sz w:val="32"/>
          <w:szCs w:val="32"/>
        </w:rPr>
        <w:t>6</w:t>
      </w:r>
      <w:r w:rsidRPr="00DF6636">
        <w:rPr>
          <w:rFonts w:eastAsia="华文中宋" w:hint="eastAsia"/>
          <w:b/>
          <w:sz w:val="32"/>
          <w:szCs w:val="32"/>
        </w:rPr>
        <w:t>年全国硕士研究生招生考试西方经济学考试大纲</w:t>
      </w:r>
    </w:p>
    <w:p w14:paraId="26B64334" w14:textId="77777777" w:rsidR="00DC1889" w:rsidRPr="00DF6636" w:rsidRDefault="00000000">
      <w:pPr>
        <w:spacing w:line="460" w:lineRule="exact"/>
        <w:ind w:firstLineChars="200" w:firstLine="482"/>
        <w:rPr>
          <w:rFonts w:eastAsia="仿宋_GB2312"/>
          <w:b/>
          <w:sz w:val="24"/>
          <w:szCs w:val="24"/>
        </w:rPr>
      </w:pPr>
      <w:r w:rsidRPr="00DF6636">
        <w:rPr>
          <w:rFonts w:eastAsia="仿宋_GB2312" w:hint="eastAsia"/>
          <w:b/>
          <w:sz w:val="24"/>
          <w:szCs w:val="24"/>
        </w:rPr>
        <w:t>Ⅰ．考试性质</w:t>
      </w:r>
    </w:p>
    <w:p w14:paraId="393CD6F1" w14:textId="05FA02DF" w:rsidR="00DC1889" w:rsidRPr="00DF6636" w:rsidRDefault="00000000">
      <w:pPr>
        <w:spacing w:line="460" w:lineRule="exact"/>
        <w:ind w:firstLine="482"/>
        <w:rPr>
          <w:rFonts w:eastAsia="仿宋_GB2312"/>
          <w:sz w:val="24"/>
          <w:szCs w:val="24"/>
        </w:rPr>
      </w:pPr>
      <w:r w:rsidRPr="00DF6636">
        <w:rPr>
          <w:rFonts w:eastAsia="仿宋_GB2312" w:hint="eastAsia"/>
          <w:sz w:val="24"/>
          <w:szCs w:val="24"/>
        </w:rPr>
        <w:t>西方经济学主要由微观经济学和宏观经济学构成，是经济管理类专业的基础课之一。这门课程的考试目的在于测试学生对微观经济学、宏观经济学的基本概念、基本原理</w:t>
      </w:r>
      <w:r w:rsidR="00AF4D28" w:rsidRPr="00DF6636">
        <w:rPr>
          <w:rFonts w:eastAsia="仿宋_GB2312" w:hint="eastAsia"/>
          <w:sz w:val="24"/>
          <w:szCs w:val="24"/>
        </w:rPr>
        <w:t>、</w:t>
      </w:r>
      <w:r w:rsidRPr="00DF6636">
        <w:rPr>
          <w:rFonts w:eastAsia="仿宋_GB2312" w:hint="eastAsia"/>
          <w:sz w:val="24"/>
          <w:szCs w:val="24"/>
        </w:rPr>
        <w:t>基本分析工具和分析方法的掌握程度，了解考生是否具备初步应用这些基本原理和方法来分析市场经济运行中的各种现象、解决市场经济中各种问题的能力，是否具备进一步深造的基本素养和潜质。其考试要求达到高等学校优秀本科毕业生的水平，以保证被录取者具有较好的经济学理论基础。考试内容覆盖微观经济学和宏观经济学基础理论的全部内容。</w:t>
      </w:r>
    </w:p>
    <w:p w14:paraId="6E0EA61A" w14:textId="77777777" w:rsidR="00DC1889" w:rsidRPr="00DF6636" w:rsidRDefault="00000000">
      <w:pPr>
        <w:spacing w:line="460" w:lineRule="exact"/>
        <w:ind w:firstLine="482"/>
        <w:rPr>
          <w:sz w:val="24"/>
          <w:szCs w:val="22"/>
        </w:rPr>
      </w:pPr>
      <w:r w:rsidRPr="00DF6636">
        <w:rPr>
          <w:rFonts w:eastAsia="仿宋_GB2312" w:hint="eastAsia"/>
          <w:b/>
          <w:sz w:val="24"/>
          <w:szCs w:val="24"/>
        </w:rPr>
        <w:t>Ⅱ．考查目标</w:t>
      </w:r>
    </w:p>
    <w:p w14:paraId="43072962" w14:textId="77777777" w:rsidR="00DC1889" w:rsidRPr="00DF6636" w:rsidRDefault="00000000">
      <w:pPr>
        <w:spacing w:line="460" w:lineRule="exact"/>
        <w:ind w:firstLine="482"/>
        <w:rPr>
          <w:rFonts w:eastAsia="仿宋_GB2312"/>
          <w:sz w:val="24"/>
          <w:szCs w:val="24"/>
        </w:rPr>
      </w:pPr>
      <w:r w:rsidRPr="00DF6636">
        <w:rPr>
          <w:rFonts w:eastAsia="仿宋_GB2312" w:hint="eastAsia"/>
          <w:sz w:val="24"/>
          <w:szCs w:val="24"/>
        </w:rPr>
        <w:t>西方经济学涵盖微观经济学和宏观经济学基础理论的全部内容。要求考生：</w:t>
      </w:r>
    </w:p>
    <w:p w14:paraId="04CB6AD9" w14:textId="6643634D" w:rsidR="00DC1889" w:rsidRPr="00DF6636" w:rsidRDefault="00000000">
      <w:pPr>
        <w:spacing w:line="460" w:lineRule="exact"/>
        <w:ind w:firstLine="482"/>
        <w:rPr>
          <w:rFonts w:eastAsia="仿宋_GB2312"/>
          <w:sz w:val="24"/>
          <w:szCs w:val="24"/>
        </w:rPr>
      </w:pPr>
      <w:r w:rsidRPr="00DF6636">
        <w:rPr>
          <w:rFonts w:eastAsia="仿宋_GB2312" w:hint="eastAsia"/>
          <w:sz w:val="24"/>
          <w:szCs w:val="24"/>
        </w:rPr>
        <w:t>1.</w:t>
      </w:r>
      <w:r w:rsidR="00D9331C" w:rsidRPr="00DF6636">
        <w:rPr>
          <w:rFonts w:eastAsia="仿宋_GB2312"/>
          <w:sz w:val="24"/>
          <w:szCs w:val="24"/>
        </w:rPr>
        <w:t xml:space="preserve"> </w:t>
      </w:r>
      <w:r w:rsidRPr="00DF6636">
        <w:rPr>
          <w:rFonts w:eastAsia="仿宋_GB2312" w:hint="eastAsia"/>
          <w:sz w:val="24"/>
          <w:szCs w:val="24"/>
        </w:rPr>
        <w:t>了解和掌握经济学的基本概念、基本定律、基本理论。 </w:t>
      </w:r>
    </w:p>
    <w:p w14:paraId="0ACEBCEF" w14:textId="42456C0C" w:rsidR="00DC1889" w:rsidRPr="00DF6636" w:rsidRDefault="00000000">
      <w:pPr>
        <w:spacing w:line="460" w:lineRule="exact"/>
        <w:ind w:firstLine="482"/>
        <w:rPr>
          <w:rFonts w:eastAsia="仿宋_GB2312"/>
          <w:sz w:val="24"/>
          <w:szCs w:val="24"/>
        </w:rPr>
      </w:pPr>
      <w:r w:rsidRPr="00DF6636">
        <w:rPr>
          <w:rFonts w:eastAsia="仿宋_GB2312" w:hint="eastAsia"/>
          <w:sz w:val="24"/>
          <w:szCs w:val="24"/>
        </w:rPr>
        <w:t>2.</w:t>
      </w:r>
      <w:r w:rsidR="00D9331C" w:rsidRPr="00DF6636">
        <w:rPr>
          <w:rFonts w:eastAsia="仿宋_GB2312"/>
          <w:sz w:val="24"/>
          <w:szCs w:val="24"/>
        </w:rPr>
        <w:t xml:space="preserve"> </w:t>
      </w:r>
      <w:r w:rsidRPr="00DF6636">
        <w:rPr>
          <w:rFonts w:eastAsia="仿宋_GB2312" w:hint="eastAsia"/>
          <w:sz w:val="24"/>
          <w:szCs w:val="24"/>
        </w:rPr>
        <w:t>熟悉和掌握经济学的基本分析方法和工具。</w:t>
      </w:r>
    </w:p>
    <w:p w14:paraId="3832D5D8" w14:textId="7C4ED17C" w:rsidR="00DC1889" w:rsidRPr="00DF6636" w:rsidRDefault="00000000">
      <w:pPr>
        <w:spacing w:line="460" w:lineRule="exact"/>
        <w:ind w:firstLine="482"/>
        <w:rPr>
          <w:rFonts w:eastAsia="仿宋_GB2312"/>
          <w:sz w:val="24"/>
          <w:szCs w:val="24"/>
        </w:rPr>
      </w:pPr>
      <w:r w:rsidRPr="00DF6636">
        <w:rPr>
          <w:rFonts w:eastAsia="仿宋_GB2312" w:hint="eastAsia"/>
          <w:sz w:val="24"/>
          <w:szCs w:val="24"/>
        </w:rPr>
        <w:t>3.</w:t>
      </w:r>
      <w:r w:rsidR="00D9331C" w:rsidRPr="00DF6636">
        <w:rPr>
          <w:rFonts w:eastAsia="仿宋_GB2312"/>
          <w:sz w:val="24"/>
          <w:szCs w:val="24"/>
        </w:rPr>
        <w:t xml:space="preserve"> </w:t>
      </w:r>
      <w:r w:rsidRPr="00DF6636">
        <w:rPr>
          <w:rFonts w:eastAsia="仿宋_GB2312" w:hint="eastAsia"/>
          <w:sz w:val="24"/>
          <w:szCs w:val="24"/>
        </w:rPr>
        <w:t>熟练运用经济学的基本原理</w:t>
      </w:r>
      <w:r w:rsidR="009A615F" w:rsidRPr="00DF6636">
        <w:rPr>
          <w:rFonts w:eastAsia="仿宋_GB2312" w:hint="eastAsia"/>
          <w:sz w:val="24"/>
          <w:szCs w:val="24"/>
        </w:rPr>
        <w:t>，</w:t>
      </w:r>
      <w:r w:rsidRPr="00DF6636">
        <w:rPr>
          <w:rFonts w:eastAsia="仿宋_GB2312" w:hint="eastAsia"/>
          <w:sz w:val="24"/>
          <w:szCs w:val="24"/>
        </w:rPr>
        <w:t>分析</w:t>
      </w:r>
      <w:r w:rsidR="009A615F" w:rsidRPr="00DF6636">
        <w:rPr>
          <w:rFonts w:eastAsia="仿宋_GB2312" w:hint="eastAsia"/>
          <w:sz w:val="24"/>
          <w:szCs w:val="24"/>
        </w:rPr>
        <w:t>实际经济现象以及</w:t>
      </w:r>
      <w:r w:rsidRPr="00DF6636">
        <w:rPr>
          <w:rFonts w:eastAsia="仿宋_GB2312" w:hint="eastAsia"/>
          <w:sz w:val="24"/>
          <w:szCs w:val="24"/>
        </w:rPr>
        <w:t>解决经济问题。  </w:t>
      </w:r>
    </w:p>
    <w:p w14:paraId="1142A214" w14:textId="76C78D09" w:rsidR="00DC1889" w:rsidRPr="00DF6636" w:rsidRDefault="00000000">
      <w:pPr>
        <w:spacing w:line="460" w:lineRule="exact"/>
        <w:ind w:firstLine="482"/>
        <w:rPr>
          <w:rFonts w:eastAsia="仿宋_GB2312"/>
          <w:sz w:val="24"/>
          <w:szCs w:val="24"/>
        </w:rPr>
      </w:pPr>
      <w:r w:rsidRPr="00DF6636">
        <w:rPr>
          <w:rFonts w:eastAsia="仿宋_GB2312" w:hint="eastAsia"/>
          <w:sz w:val="24"/>
          <w:szCs w:val="24"/>
        </w:rPr>
        <w:t>4.</w:t>
      </w:r>
      <w:r w:rsidR="00D9331C" w:rsidRPr="00DF6636">
        <w:rPr>
          <w:rFonts w:eastAsia="仿宋_GB2312"/>
          <w:sz w:val="24"/>
          <w:szCs w:val="24"/>
        </w:rPr>
        <w:t xml:space="preserve"> </w:t>
      </w:r>
      <w:r w:rsidRPr="00DF6636">
        <w:rPr>
          <w:rFonts w:eastAsia="仿宋_GB2312" w:hint="eastAsia"/>
          <w:sz w:val="24"/>
          <w:szCs w:val="24"/>
        </w:rPr>
        <w:t>对市场经济运行机制的一般原理和规范行为等方面的内容有详尽的了解。</w:t>
      </w:r>
    </w:p>
    <w:p w14:paraId="44508E3D" w14:textId="77777777" w:rsidR="00DC1889" w:rsidRPr="00DF6636" w:rsidRDefault="00000000">
      <w:pPr>
        <w:spacing w:line="460" w:lineRule="exact"/>
        <w:ind w:firstLine="482"/>
        <w:rPr>
          <w:rFonts w:eastAsia="仿宋_GB2312"/>
          <w:b/>
          <w:sz w:val="24"/>
          <w:szCs w:val="24"/>
        </w:rPr>
      </w:pPr>
      <w:r w:rsidRPr="00DF6636">
        <w:rPr>
          <w:rFonts w:eastAsia="仿宋_GB2312" w:hint="eastAsia"/>
          <w:b/>
          <w:sz w:val="24"/>
          <w:szCs w:val="24"/>
        </w:rPr>
        <w:t>Ⅲ．考试形式和试卷结构</w:t>
      </w:r>
    </w:p>
    <w:p w14:paraId="616DA41B" w14:textId="77777777" w:rsidR="00DC1889" w:rsidRPr="00DF6636" w:rsidRDefault="00000000">
      <w:pPr>
        <w:spacing w:line="460" w:lineRule="exact"/>
        <w:rPr>
          <w:rFonts w:eastAsia="仿宋_GB2312"/>
          <w:b/>
          <w:sz w:val="24"/>
          <w:szCs w:val="24"/>
        </w:rPr>
      </w:pPr>
      <w:r w:rsidRPr="00DF6636">
        <w:rPr>
          <w:sz w:val="24"/>
          <w:szCs w:val="22"/>
        </w:rPr>
        <w:t xml:space="preserve">　　</w:t>
      </w:r>
      <w:r w:rsidRPr="00DF6636">
        <w:rPr>
          <w:rFonts w:eastAsia="仿宋_GB2312" w:hint="eastAsia"/>
          <w:b/>
          <w:sz w:val="24"/>
          <w:szCs w:val="24"/>
        </w:rPr>
        <w:t>一、试卷满分及考试时间</w:t>
      </w:r>
    </w:p>
    <w:p w14:paraId="463D99DE" w14:textId="77777777" w:rsidR="00DC1889" w:rsidRPr="00DF6636" w:rsidRDefault="00000000">
      <w:pPr>
        <w:spacing w:line="460" w:lineRule="exact"/>
        <w:rPr>
          <w:rFonts w:eastAsia="仿宋_GB2312"/>
          <w:sz w:val="24"/>
          <w:szCs w:val="24"/>
        </w:rPr>
      </w:pPr>
      <w:r w:rsidRPr="00DF6636">
        <w:rPr>
          <w:sz w:val="24"/>
          <w:szCs w:val="22"/>
        </w:rPr>
        <w:t xml:space="preserve">　　</w:t>
      </w:r>
      <w:r w:rsidRPr="00DF6636">
        <w:rPr>
          <w:rFonts w:eastAsia="仿宋_GB2312" w:hint="eastAsia"/>
          <w:sz w:val="24"/>
          <w:szCs w:val="24"/>
        </w:rPr>
        <w:t>本试卷满分为</w:t>
      </w:r>
      <w:r w:rsidRPr="00DF6636">
        <w:rPr>
          <w:rFonts w:eastAsia="仿宋_GB2312" w:hint="eastAsia"/>
          <w:sz w:val="24"/>
          <w:szCs w:val="24"/>
        </w:rPr>
        <w:t>150</w:t>
      </w:r>
      <w:r w:rsidRPr="00DF6636">
        <w:rPr>
          <w:rFonts w:eastAsia="仿宋_GB2312" w:hint="eastAsia"/>
          <w:sz w:val="24"/>
          <w:szCs w:val="24"/>
        </w:rPr>
        <w:t>分，考试时间为</w:t>
      </w:r>
      <w:r w:rsidRPr="00DF6636">
        <w:rPr>
          <w:rFonts w:eastAsia="仿宋_GB2312" w:hint="eastAsia"/>
          <w:sz w:val="24"/>
          <w:szCs w:val="24"/>
        </w:rPr>
        <w:t>180</w:t>
      </w:r>
      <w:r w:rsidRPr="00DF6636">
        <w:rPr>
          <w:rFonts w:eastAsia="仿宋_GB2312" w:hint="eastAsia"/>
          <w:sz w:val="24"/>
          <w:szCs w:val="24"/>
        </w:rPr>
        <w:t>分钟。</w:t>
      </w:r>
    </w:p>
    <w:p w14:paraId="4444AF5E" w14:textId="77777777" w:rsidR="00DC1889" w:rsidRPr="00DF6636" w:rsidRDefault="00000000">
      <w:pPr>
        <w:spacing w:line="460" w:lineRule="exact"/>
        <w:rPr>
          <w:rFonts w:eastAsia="仿宋_GB2312"/>
          <w:b/>
          <w:sz w:val="24"/>
          <w:szCs w:val="24"/>
        </w:rPr>
      </w:pPr>
      <w:r w:rsidRPr="00DF6636">
        <w:rPr>
          <w:sz w:val="24"/>
          <w:szCs w:val="22"/>
        </w:rPr>
        <w:t xml:space="preserve">　　</w:t>
      </w:r>
      <w:r w:rsidRPr="00DF6636">
        <w:rPr>
          <w:rFonts w:eastAsia="仿宋_GB2312" w:hint="eastAsia"/>
          <w:b/>
          <w:sz w:val="24"/>
          <w:szCs w:val="24"/>
        </w:rPr>
        <w:t>二、答题方式</w:t>
      </w:r>
    </w:p>
    <w:p w14:paraId="1A087B33" w14:textId="77777777" w:rsidR="00DC1889" w:rsidRPr="00DF6636" w:rsidRDefault="00000000">
      <w:pPr>
        <w:spacing w:line="460" w:lineRule="exact"/>
        <w:rPr>
          <w:rFonts w:eastAsia="仿宋_GB2312"/>
          <w:sz w:val="24"/>
          <w:szCs w:val="24"/>
        </w:rPr>
      </w:pPr>
      <w:r w:rsidRPr="00DF6636">
        <w:rPr>
          <w:sz w:val="24"/>
          <w:szCs w:val="22"/>
        </w:rPr>
        <w:t xml:space="preserve">　　</w:t>
      </w:r>
      <w:r w:rsidRPr="00DF6636">
        <w:rPr>
          <w:rFonts w:eastAsia="仿宋_GB2312" w:hint="eastAsia"/>
          <w:sz w:val="24"/>
          <w:szCs w:val="24"/>
        </w:rPr>
        <w:t>答题方式为闭卷、笔试。</w:t>
      </w:r>
    </w:p>
    <w:p w14:paraId="526B0308" w14:textId="77777777" w:rsidR="00DC1889" w:rsidRPr="00DF6636" w:rsidRDefault="00000000">
      <w:pPr>
        <w:spacing w:line="460" w:lineRule="exact"/>
        <w:rPr>
          <w:rFonts w:eastAsia="仿宋_GB2312"/>
          <w:b/>
          <w:sz w:val="24"/>
          <w:szCs w:val="24"/>
        </w:rPr>
      </w:pPr>
      <w:r w:rsidRPr="00DF6636">
        <w:rPr>
          <w:sz w:val="24"/>
          <w:szCs w:val="22"/>
        </w:rPr>
        <w:t xml:space="preserve">　</w:t>
      </w:r>
      <w:r w:rsidRPr="00DF6636">
        <w:rPr>
          <w:rFonts w:eastAsia="仿宋_GB2312" w:hint="eastAsia"/>
          <w:b/>
          <w:sz w:val="24"/>
          <w:szCs w:val="24"/>
        </w:rPr>
        <w:t xml:space="preserve">　三、试卷内容结构</w:t>
      </w:r>
    </w:p>
    <w:p w14:paraId="6E6029E3"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微观经济学</w:t>
      </w:r>
      <w:r w:rsidRPr="00DF6636">
        <w:rPr>
          <w:rFonts w:eastAsia="仿宋_GB2312" w:hint="eastAsia"/>
          <w:sz w:val="24"/>
          <w:szCs w:val="24"/>
        </w:rPr>
        <w:t>45%</w:t>
      </w:r>
    </w:p>
    <w:p w14:paraId="7A33DD73"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宏观经济学</w:t>
      </w:r>
      <w:r w:rsidRPr="00DF6636">
        <w:rPr>
          <w:rFonts w:eastAsia="仿宋_GB2312" w:hint="eastAsia"/>
          <w:sz w:val="24"/>
          <w:szCs w:val="24"/>
        </w:rPr>
        <w:t>45%</w:t>
      </w:r>
    </w:p>
    <w:p w14:paraId="32C38BE0" w14:textId="0AC68B0E" w:rsidR="00DC1889" w:rsidRPr="00DF6636" w:rsidRDefault="00000000">
      <w:pPr>
        <w:spacing w:line="460" w:lineRule="exact"/>
        <w:rPr>
          <w:sz w:val="24"/>
          <w:szCs w:val="22"/>
        </w:rPr>
      </w:pPr>
      <w:r w:rsidRPr="00DF6636">
        <w:rPr>
          <w:sz w:val="24"/>
          <w:szCs w:val="22"/>
        </w:rPr>
        <w:t xml:space="preserve">　　</w:t>
      </w:r>
      <w:r w:rsidRPr="00DF6636">
        <w:rPr>
          <w:rFonts w:eastAsia="仿宋_GB2312" w:hint="eastAsia"/>
          <w:sz w:val="24"/>
          <w:szCs w:val="24"/>
        </w:rPr>
        <w:t>中央一号文件和</w:t>
      </w:r>
      <w:r w:rsidR="00165EAD" w:rsidRPr="00DF6636">
        <w:rPr>
          <w:rFonts w:eastAsia="仿宋_GB2312" w:hint="eastAsia"/>
          <w:sz w:val="24"/>
          <w:szCs w:val="24"/>
        </w:rPr>
        <w:t>各类</w:t>
      </w:r>
      <w:r w:rsidRPr="00DF6636">
        <w:rPr>
          <w:rFonts w:eastAsia="仿宋_GB2312" w:hint="eastAsia"/>
          <w:sz w:val="24"/>
          <w:szCs w:val="24"/>
        </w:rPr>
        <w:t>经济工作会议精神</w:t>
      </w:r>
      <w:r w:rsidRPr="00DF6636">
        <w:rPr>
          <w:rFonts w:eastAsia="仿宋_GB2312" w:hint="eastAsia"/>
          <w:sz w:val="24"/>
          <w:szCs w:val="24"/>
        </w:rPr>
        <w:t>10</w:t>
      </w:r>
      <w:r w:rsidRPr="00DF6636">
        <w:rPr>
          <w:rFonts w:eastAsia="仿宋_GB2312"/>
          <w:sz w:val="24"/>
          <w:szCs w:val="24"/>
        </w:rPr>
        <w:t>%</w:t>
      </w:r>
      <w:r w:rsidRPr="00DF6636">
        <w:rPr>
          <w:rFonts w:eastAsia="仿宋_GB2312"/>
          <w:sz w:val="24"/>
          <w:szCs w:val="24"/>
        </w:rPr>
        <w:t xml:space="preserve">　　</w:t>
      </w:r>
    </w:p>
    <w:p w14:paraId="12D9D709" w14:textId="77777777" w:rsidR="00DC1889" w:rsidRPr="00DF6636" w:rsidRDefault="00000000">
      <w:pPr>
        <w:spacing w:line="460" w:lineRule="exact"/>
        <w:rPr>
          <w:rFonts w:eastAsia="仿宋_GB2312"/>
          <w:b/>
          <w:sz w:val="24"/>
          <w:szCs w:val="24"/>
        </w:rPr>
      </w:pPr>
      <w:r w:rsidRPr="00DF6636">
        <w:rPr>
          <w:sz w:val="24"/>
          <w:szCs w:val="22"/>
        </w:rPr>
        <w:t xml:space="preserve">　　</w:t>
      </w:r>
      <w:r w:rsidRPr="00DF6636">
        <w:rPr>
          <w:rFonts w:eastAsia="仿宋_GB2312" w:hint="eastAsia"/>
          <w:b/>
          <w:sz w:val="24"/>
          <w:szCs w:val="24"/>
        </w:rPr>
        <w:t>四、试卷题型结构</w:t>
      </w:r>
    </w:p>
    <w:p w14:paraId="4A1B32C2"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名词解释</w:t>
      </w:r>
      <w:r w:rsidRPr="00DF6636">
        <w:rPr>
          <w:rFonts w:eastAsia="仿宋_GB2312"/>
          <w:sz w:val="24"/>
          <w:szCs w:val="24"/>
        </w:rPr>
        <w:t>16</w:t>
      </w:r>
      <w:r w:rsidRPr="00DF6636">
        <w:rPr>
          <w:rFonts w:eastAsia="仿宋_GB2312" w:hint="eastAsia"/>
          <w:sz w:val="24"/>
          <w:szCs w:val="24"/>
        </w:rPr>
        <w:t>分（</w:t>
      </w:r>
      <w:r w:rsidRPr="00DF6636">
        <w:rPr>
          <w:rFonts w:eastAsia="仿宋_GB2312" w:hint="eastAsia"/>
          <w:sz w:val="24"/>
          <w:szCs w:val="24"/>
        </w:rPr>
        <w:t>4</w:t>
      </w:r>
      <w:r w:rsidRPr="00DF6636">
        <w:rPr>
          <w:rFonts w:eastAsia="仿宋_GB2312" w:hint="eastAsia"/>
          <w:sz w:val="24"/>
          <w:szCs w:val="24"/>
        </w:rPr>
        <w:t>小题，每小题</w:t>
      </w:r>
      <w:r w:rsidRPr="00DF6636">
        <w:rPr>
          <w:rFonts w:eastAsia="仿宋_GB2312"/>
          <w:sz w:val="24"/>
          <w:szCs w:val="24"/>
        </w:rPr>
        <w:t>4</w:t>
      </w:r>
      <w:r w:rsidRPr="00DF6636">
        <w:rPr>
          <w:rFonts w:eastAsia="仿宋_GB2312" w:hint="eastAsia"/>
          <w:sz w:val="24"/>
          <w:szCs w:val="24"/>
        </w:rPr>
        <w:t>分）</w:t>
      </w:r>
    </w:p>
    <w:p w14:paraId="1077290D"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简答题</w:t>
      </w:r>
      <w:r w:rsidRPr="00DF6636">
        <w:rPr>
          <w:rFonts w:eastAsia="仿宋_GB2312" w:hint="eastAsia"/>
          <w:sz w:val="24"/>
          <w:szCs w:val="24"/>
        </w:rPr>
        <w:t>32</w:t>
      </w:r>
      <w:r w:rsidRPr="00DF6636">
        <w:rPr>
          <w:rFonts w:eastAsia="仿宋_GB2312" w:hint="eastAsia"/>
          <w:sz w:val="24"/>
          <w:szCs w:val="24"/>
        </w:rPr>
        <w:t>分（</w:t>
      </w:r>
      <w:r w:rsidRPr="00DF6636">
        <w:rPr>
          <w:rFonts w:eastAsia="仿宋_GB2312" w:hint="eastAsia"/>
          <w:sz w:val="24"/>
          <w:szCs w:val="24"/>
        </w:rPr>
        <w:t>4</w:t>
      </w:r>
      <w:r w:rsidRPr="00DF6636">
        <w:rPr>
          <w:rFonts w:eastAsia="仿宋_GB2312" w:hint="eastAsia"/>
          <w:sz w:val="24"/>
          <w:szCs w:val="24"/>
        </w:rPr>
        <w:t>小题，每小题</w:t>
      </w:r>
      <w:r w:rsidRPr="00DF6636">
        <w:rPr>
          <w:rFonts w:eastAsia="仿宋_GB2312" w:hint="eastAsia"/>
          <w:sz w:val="24"/>
          <w:szCs w:val="24"/>
        </w:rPr>
        <w:t>8</w:t>
      </w:r>
      <w:r w:rsidRPr="00DF6636">
        <w:rPr>
          <w:rFonts w:eastAsia="仿宋_GB2312" w:hint="eastAsia"/>
          <w:sz w:val="24"/>
          <w:szCs w:val="24"/>
        </w:rPr>
        <w:t>分）</w:t>
      </w:r>
    </w:p>
    <w:p w14:paraId="466E92C4"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分析题</w:t>
      </w:r>
      <w:r w:rsidRPr="00DF6636">
        <w:rPr>
          <w:rFonts w:eastAsia="仿宋_GB2312"/>
          <w:sz w:val="24"/>
          <w:szCs w:val="24"/>
        </w:rPr>
        <w:t>60</w:t>
      </w:r>
      <w:r w:rsidRPr="00DF6636">
        <w:rPr>
          <w:rFonts w:eastAsia="仿宋_GB2312" w:hint="eastAsia"/>
          <w:sz w:val="24"/>
          <w:szCs w:val="24"/>
        </w:rPr>
        <w:t>分（</w:t>
      </w:r>
      <w:r w:rsidRPr="00DF6636">
        <w:rPr>
          <w:rFonts w:eastAsia="仿宋_GB2312" w:hint="eastAsia"/>
          <w:sz w:val="24"/>
          <w:szCs w:val="24"/>
        </w:rPr>
        <w:t>4</w:t>
      </w:r>
      <w:r w:rsidRPr="00DF6636">
        <w:rPr>
          <w:rFonts w:eastAsia="仿宋_GB2312" w:hint="eastAsia"/>
          <w:sz w:val="24"/>
          <w:szCs w:val="24"/>
        </w:rPr>
        <w:t>小题，每小题</w:t>
      </w:r>
      <w:r w:rsidRPr="00DF6636">
        <w:rPr>
          <w:rFonts w:eastAsia="仿宋_GB2312" w:hint="eastAsia"/>
          <w:sz w:val="24"/>
          <w:szCs w:val="24"/>
        </w:rPr>
        <w:t>1</w:t>
      </w:r>
      <w:r w:rsidRPr="00DF6636">
        <w:rPr>
          <w:rFonts w:eastAsia="仿宋_GB2312"/>
          <w:sz w:val="24"/>
          <w:szCs w:val="24"/>
        </w:rPr>
        <w:t>5</w:t>
      </w:r>
      <w:r w:rsidRPr="00DF6636">
        <w:rPr>
          <w:rFonts w:eastAsia="仿宋_GB2312" w:hint="eastAsia"/>
          <w:sz w:val="24"/>
          <w:szCs w:val="24"/>
        </w:rPr>
        <w:t>分）</w:t>
      </w:r>
    </w:p>
    <w:p w14:paraId="1B014824" w14:textId="77777777" w:rsidR="00DC1889" w:rsidRPr="00DF6636" w:rsidRDefault="00000000">
      <w:pPr>
        <w:spacing w:line="460" w:lineRule="exact"/>
        <w:ind w:firstLineChars="200" w:firstLine="480"/>
        <w:rPr>
          <w:sz w:val="24"/>
          <w:szCs w:val="22"/>
        </w:rPr>
      </w:pPr>
      <w:r w:rsidRPr="00DF6636">
        <w:rPr>
          <w:rFonts w:eastAsia="仿宋_GB2312" w:hint="eastAsia"/>
          <w:sz w:val="24"/>
          <w:szCs w:val="24"/>
        </w:rPr>
        <w:t>论述题</w:t>
      </w:r>
      <w:r w:rsidRPr="00DF6636">
        <w:rPr>
          <w:rFonts w:eastAsia="仿宋_GB2312"/>
          <w:sz w:val="24"/>
          <w:szCs w:val="24"/>
        </w:rPr>
        <w:t>42</w:t>
      </w:r>
      <w:r w:rsidRPr="00DF6636">
        <w:rPr>
          <w:rFonts w:eastAsia="仿宋_GB2312" w:hint="eastAsia"/>
          <w:sz w:val="24"/>
          <w:szCs w:val="24"/>
        </w:rPr>
        <w:t>分（</w:t>
      </w:r>
      <w:r w:rsidRPr="00DF6636">
        <w:rPr>
          <w:rFonts w:eastAsia="仿宋_GB2312" w:hint="eastAsia"/>
          <w:sz w:val="24"/>
          <w:szCs w:val="24"/>
        </w:rPr>
        <w:t>2</w:t>
      </w:r>
      <w:r w:rsidRPr="00DF6636">
        <w:rPr>
          <w:rFonts w:eastAsia="仿宋_GB2312" w:hint="eastAsia"/>
          <w:sz w:val="24"/>
          <w:szCs w:val="24"/>
        </w:rPr>
        <w:t>小题，每小题</w:t>
      </w:r>
      <w:r w:rsidRPr="00DF6636">
        <w:rPr>
          <w:rFonts w:eastAsia="仿宋_GB2312" w:hint="eastAsia"/>
          <w:sz w:val="24"/>
          <w:szCs w:val="24"/>
        </w:rPr>
        <w:t>2</w:t>
      </w:r>
      <w:r w:rsidRPr="00DF6636">
        <w:rPr>
          <w:rFonts w:eastAsia="仿宋_GB2312"/>
          <w:sz w:val="24"/>
          <w:szCs w:val="24"/>
        </w:rPr>
        <w:t>1</w:t>
      </w:r>
      <w:r w:rsidRPr="00DF6636">
        <w:rPr>
          <w:rFonts w:eastAsia="仿宋_GB2312" w:hint="eastAsia"/>
          <w:sz w:val="24"/>
          <w:szCs w:val="24"/>
        </w:rPr>
        <w:t>分）</w:t>
      </w:r>
    </w:p>
    <w:p w14:paraId="1B3945E0" w14:textId="77777777" w:rsidR="00DC1889" w:rsidRPr="00DF6636" w:rsidRDefault="00000000">
      <w:pPr>
        <w:spacing w:line="460" w:lineRule="exact"/>
        <w:ind w:firstLine="482"/>
        <w:rPr>
          <w:rFonts w:eastAsia="黑体"/>
          <w:sz w:val="24"/>
          <w:szCs w:val="22"/>
        </w:rPr>
      </w:pPr>
      <w:r w:rsidRPr="00DF6636">
        <w:rPr>
          <w:rFonts w:eastAsia="仿宋_GB2312" w:hint="eastAsia"/>
          <w:b/>
          <w:sz w:val="24"/>
          <w:szCs w:val="24"/>
        </w:rPr>
        <w:lastRenderedPageBreak/>
        <w:t>Ⅳ．考查内容</w:t>
      </w:r>
    </w:p>
    <w:p w14:paraId="7F3A7012" w14:textId="77777777" w:rsidR="00DC1889" w:rsidRPr="00DF6636" w:rsidRDefault="00DC1889">
      <w:pPr>
        <w:spacing w:line="460" w:lineRule="exact"/>
        <w:jc w:val="center"/>
        <w:rPr>
          <w:rFonts w:eastAsia="华文中宋"/>
          <w:b/>
          <w:sz w:val="24"/>
          <w:szCs w:val="22"/>
        </w:rPr>
      </w:pPr>
    </w:p>
    <w:p w14:paraId="7FEA7099" w14:textId="77777777" w:rsidR="00DC1889" w:rsidRPr="00DF6636" w:rsidRDefault="00000000">
      <w:pPr>
        <w:spacing w:line="460" w:lineRule="exact"/>
        <w:ind w:firstLineChars="200" w:firstLine="600"/>
        <w:jc w:val="center"/>
        <w:rPr>
          <w:rFonts w:eastAsia="黑体"/>
          <w:sz w:val="30"/>
          <w:szCs w:val="30"/>
        </w:rPr>
      </w:pPr>
      <w:r w:rsidRPr="00DF6636">
        <w:rPr>
          <w:rFonts w:eastAsia="黑体" w:hint="eastAsia"/>
          <w:sz w:val="30"/>
          <w:szCs w:val="30"/>
        </w:rPr>
        <w:t>一、微观经济学</w:t>
      </w:r>
    </w:p>
    <w:p w14:paraId="5FEEACC5" w14:textId="77777777" w:rsidR="00DC1889" w:rsidRPr="00DF6636" w:rsidRDefault="00000000">
      <w:pPr>
        <w:spacing w:line="460" w:lineRule="exact"/>
        <w:ind w:firstLineChars="200" w:firstLine="482"/>
        <w:rPr>
          <w:bCs/>
          <w:sz w:val="24"/>
          <w:szCs w:val="22"/>
        </w:rPr>
      </w:pPr>
      <w:r w:rsidRPr="00DF6636">
        <w:rPr>
          <w:rFonts w:eastAsia="仿宋_GB2312" w:hint="eastAsia"/>
          <w:b/>
          <w:sz w:val="24"/>
          <w:szCs w:val="24"/>
        </w:rPr>
        <w:t>（一）引论</w:t>
      </w:r>
    </w:p>
    <w:p w14:paraId="6266DFE6" w14:textId="2DB9DFE6"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1.</w:t>
      </w:r>
      <w:r w:rsidR="005F563A" w:rsidRPr="00DF6636">
        <w:rPr>
          <w:rFonts w:eastAsia="仿宋_GB2312"/>
          <w:sz w:val="24"/>
          <w:szCs w:val="24"/>
        </w:rPr>
        <w:t xml:space="preserve"> </w:t>
      </w:r>
      <w:r w:rsidRPr="00DF6636">
        <w:rPr>
          <w:rFonts w:eastAsia="仿宋_GB2312" w:hint="eastAsia"/>
          <w:sz w:val="24"/>
          <w:szCs w:val="24"/>
        </w:rPr>
        <w:t>什么是西方经济学</w:t>
      </w:r>
    </w:p>
    <w:p w14:paraId="1FA86EB2"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企事业的经营管理方法和经验，对一个经济部门或经济领域或经济问题的集中研究成果，经济理论的研究和考察。</w:t>
      </w:r>
    </w:p>
    <w:p w14:paraId="1BAB6AF9" w14:textId="4ECF41D0"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2.</w:t>
      </w:r>
      <w:r w:rsidR="005F563A" w:rsidRPr="00DF6636">
        <w:rPr>
          <w:rFonts w:eastAsia="仿宋_GB2312"/>
          <w:sz w:val="24"/>
          <w:szCs w:val="24"/>
        </w:rPr>
        <w:t xml:space="preserve"> </w:t>
      </w:r>
      <w:r w:rsidRPr="00DF6636">
        <w:rPr>
          <w:rFonts w:eastAsia="仿宋_GB2312" w:hint="eastAsia"/>
          <w:sz w:val="24"/>
          <w:szCs w:val="24"/>
        </w:rPr>
        <w:t>现代西方经济学的由来和演变</w:t>
      </w:r>
    </w:p>
    <w:p w14:paraId="1A3390CD"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资产阶级经济学从它的产生一直到现在，经历了重商主义、古典经济学、庸俗经济学和庸俗经济学后这四个阶段。在</w:t>
      </w:r>
      <w:r w:rsidRPr="00DF6636">
        <w:rPr>
          <w:rFonts w:eastAsia="仿宋_GB2312" w:hint="eastAsia"/>
          <w:sz w:val="24"/>
          <w:szCs w:val="24"/>
        </w:rPr>
        <w:t>20</w:t>
      </w:r>
      <w:r w:rsidRPr="00DF6636">
        <w:rPr>
          <w:rFonts w:eastAsia="仿宋_GB2312" w:hint="eastAsia"/>
          <w:sz w:val="24"/>
          <w:szCs w:val="24"/>
        </w:rPr>
        <w:t>世纪</w:t>
      </w:r>
      <w:r w:rsidRPr="00DF6636">
        <w:rPr>
          <w:rFonts w:eastAsia="仿宋_GB2312" w:hint="eastAsia"/>
          <w:sz w:val="24"/>
          <w:szCs w:val="24"/>
        </w:rPr>
        <w:t>30</w:t>
      </w:r>
      <w:r w:rsidRPr="00DF6636">
        <w:rPr>
          <w:rFonts w:eastAsia="仿宋_GB2312" w:hint="eastAsia"/>
          <w:sz w:val="24"/>
          <w:szCs w:val="24"/>
        </w:rPr>
        <w:t>年代，由于历史条件的变迁，传统的西方经济学先后经历了三次比较重大的修改和补充。</w:t>
      </w:r>
    </w:p>
    <w:p w14:paraId="4746C0BE" w14:textId="001C9871"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3.</w:t>
      </w:r>
      <w:r w:rsidR="005F563A" w:rsidRPr="00DF6636">
        <w:rPr>
          <w:rFonts w:eastAsia="仿宋_GB2312"/>
          <w:sz w:val="24"/>
          <w:szCs w:val="24"/>
        </w:rPr>
        <w:t xml:space="preserve"> </w:t>
      </w:r>
      <w:r w:rsidRPr="00DF6636">
        <w:rPr>
          <w:rFonts w:eastAsia="仿宋_GB2312" w:hint="eastAsia"/>
          <w:sz w:val="24"/>
          <w:szCs w:val="24"/>
        </w:rPr>
        <w:t>西方经济学企图解决的两个问题</w:t>
      </w:r>
    </w:p>
    <w:p w14:paraId="005D22AD" w14:textId="3BB2F419"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第一，在意识形态上，宣传资本主义制度的合理性和优越性，从而</w:t>
      </w:r>
      <w:r w:rsidR="00964DBB" w:rsidRPr="00DF6636">
        <w:rPr>
          <w:rFonts w:eastAsia="仿宋_GB2312" w:hint="eastAsia"/>
          <w:sz w:val="24"/>
          <w:szCs w:val="24"/>
        </w:rPr>
        <w:t>加强</w:t>
      </w:r>
      <w:r w:rsidRPr="00DF6636">
        <w:rPr>
          <w:rFonts w:eastAsia="仿宋_GB2312" w:hint="eastAsia"/>
          <w:sz w:val="24"/>
          <w:szCs w:val="24"/>
        </w:rPr>
        <w:t>对该制度永恒存在的信念。第二，总结资本主义的市场经济运行的经验并把</w:t>
      </w:r>
      <w:r w:rsidR="00874917" w:rsidRPr="00DF6636">
        <w:rPr>
          <w:rFonts w:eastAsia="仿宋_GB2312" w:hint="eastAsia"/>
          <w:sz w:val="24"/>
          <w:szCs w:val="24"/>
        </w:rPr>
        <w:t>经验</w:t>
      </w:r>
      <w:r w:rsidRPr="00DF6636">
        <w:rPr>
          <w:rFonts w:eastAsia="仿宋_GB2312" w:hint="eastAsia"/>
          <w:sz w:val="24"/>
          <w:szCs w:val="24"/>
        </w:rPr>
        <w:t>提升为理论，以便为改善其运行，甚至在必要时为拯救其存在提供政策建议。</w:t>
      </w:r>
    </w:p>
    <w:p w14:paraId="1007FEAC" w14:textId="6410CC4A"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4.</w:t>
      </w:r>
      <w:r w:rsidR="005F563A" w:rsidRPr="00DF6636">
        <w:rPr>
          <w:rFonts w:eastAsia="仿宋_GB2312"/>
          <w:sz w:val="24"/>
          <w:szCs w:val="24"/>
        </w:rPr>
        <w:t xml:space="preserve"> </w:t>
      </w:r>
      <w:r w:rsidRPr="00DF6636">
        <w:rPr>
          <w:rFonts w:eastAsia="仿宋_GB2312" w:hint="eastAsia"/>
          <w:sz w:val="24"/>
          <w:szCs w:val="24"/>
        </w:rPr>
        <w:t>对西方经济学应持有的态度</w:t>
      </w:r>
    </w:p>
    <w:p w14:paraId="1DC1CC54"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在整个的理论体系上或整体倾向性上对它持否定的态度，而在具体的内容上应该看到它的有用之处。当然，是否真正有用还需考虑到国情的差别。</w:t>
      </w:r>
    </w:p>
    <w:p w14:paraId="2EC86B12" w14:textId="737A1749"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5.</w:t>
      </w:r>
      <w:r w:rsidR="005F563A" w:rsidRPr="00DF6636">
        <w:rPr>
          <w:rFonts w:eastAsia="仿宋_GB2312"/>
          <w:sz w:val="24"/>
          <w:szCs w:val="24"/>
        </w:rPr>
        <w:t xml:space="preserve"> </w:t>
      </w:r>
      <w:r w:rsidRPr="00DF6636">
        <w:rPr>
          <w:rFonts w:eastAsia="仿宋_GB2312" w:hint="eastAsia"/>
          <w:sz w:val="24"/>
          <w:szCs w:val="24"/>
        </w:rPr>
        <w:t>为什么学习西方经济学</w:t>
      </w:r>
    </w:p>
    <w:p w14:paraId="59C05233"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第一，无论是马列主义的经典作家，还是西方经济学者，对经济理论都非常重视。</w:t>
      </w:r>
      <w:r w:rsidRPr="00DF6636">
        <w:rPr>
          <w:rFonts w:eastAsia="仿宋_GB2312" w:hint="eastAsia"/>
          <w:sz w:val="24"/>
          <w:szCs w:val="24"/>
        </w:rPr>
        <w:t xml:space="preserve"> </w:t>
      </w:r>
      <w:r w:rsidRPr="00DF6636">
        <w:rPr>
          <w:rFonts w:eastAsia="仿宋_GB2312" w:hint="eastAsia"/>
          <w:sz w:val="24"/>
          <w:szCs w:val="24"/>
        </w:rPr>
        <w:t>第二，上一节指出，即使以西方经济学中的有用部分而论，它是否真正有用还要看它是否适合我国的国情。第三，随着改革开放的进展，我国与西方的交往日益频繁。第四，西方经济学在不同的程度上构成许多西方经济学科和课程的理论基础。</w:t>
      </w:r>
    </w:p>
    <w:p w14:paraId="421E655D" w14:textId="77777777" w:rsidR="00DC1889" w:rsidRPr="00DF6636" w:rsidRDefault="00000000">
      <w:pPr>
        <w:spacing w:line="460" w:lineRule="exact"/>
        <w:ind w:firstLineChars="200" w:firstLine="482"/>
        <w:rPr>
          <w:rFonts w:eastAsia="仿宋_GB2312"/>
          <w:b/>
          <w:sz w:val="24"/>
          <w:szCs w:val="24"/>
        </w:rPr>
      </w:pPr>
      <w:r w:rsidRPr="00DF6636">
        <w:rPr>
          <w:rFonts w:eastAsia="仿宋_GB2312" w:hint="eastAsia"/>
          <w:b/>
          <w:sz w:val="24"/>
          <w:szCs w:val="24"/>
        </w:rPr>
        <w:t>（二）需求、供给和价格均衡</w:t>
      </w:r>
    </w:p>
    <w:p w14:paraId="23237DC6" w14:textId="2DDC4308"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1.</w:t>
      </w:r>
      <w:r w:rsidR="005F563A" w:rsidRPr="00DF6636">
        <w:rPr>
          <w:rFonts w:eastAsia="仿宋_GB2312"/>
          <w:sz w:val="24"/>
          <w:szCs w:val="24"/>
        </w:rPr>
        <w:t xml:space="preserve"> </w:t>
      </w:r>
      <w:r w:rsidRPr="00DF6636">
        <w:rPr>
          <w:rFonts w:eastAsia="仿宋_GB2312" w:hint="eastAsia"/>
          <w:sz w:val="24"/>
          <w:szCs w:val="24"/>
        </w:rPr>
        <w:t>微观经济学的特点</w:t>
      </w:r>
    </w:p>
    <w:p w14:paraId="239CD85E"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微观经济学的研究对象、微观经济学的一个基本假设条件、对微观经济学的鸟瞰</w:t>
      </w:r>
    </w:p>
    <w:p w14:paraId="532553E8" w14:textId="318F8E09"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2</w:t>
      </w:r>
      <w:r w:rsidR="005F563A" w:rsidRPr="00DF6636">
        <w:rPr>
          <w:rFonts w:eastAsia="仿宋_GB2312" w:hint="eastAsia"/>
          <w:sz w:val="24"/>
          <w:szCs w:val="24"/>
        </w:rPr>
        <w:t>.</w:t>
      </w:r>
      <w:r w:rsidR="005F563A" w:rsidRPr="00DF6636">
        <w:rPr>
          <w:rFonts w:eastAsia="仿宋_GB2312"/>
          <w:sz w:val="24"/>
          <w:szCs w:val="24"/>
        </w:rPr>
        <w:t xml:space="preserve"> </w:t>
      </w:r>
      <w:r w:rsidRPr="00DF6636">
        <w:rPr>
          <w:rFonts w:eastAsia="仿宋_GB2312" w:hint="eastAsia"/>
          <w:sz w:val="24"/>
          <w:szCs w:val="24"/>
        </w:rPr>
        <w:t>需求曲线、供给曲线</w:t>
      </w:r>
    </w:p>
    <w:p w14:paraId="5A10C93D"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需求函数、需求表和需求曲线、供给函数、供给表和供给曲线</w:t>
      </w:r>
    </w:p>
    <w:p w14:paraId="510520D2" w14:textId="1F7F4548"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3.</w:t>
      </w:r>
      <w:r w:rsidR="005F563A" w:rsidRPr="00DF6636">
        <w:rPr>
          <w:rFonts w:eastAsia="仿宋_GB2312"/>
          <w:sz w:val="24"/>
          <w:szCs w:val="24"/>
        </w:rPr>
        <w:t xml:space="preserve"> </w:t>
      </w:r>
      <w:r w:rsidRPr="00DF6636">
        <w:rPr>
          <w:rFonts w:eastAsia="仿宋_GB2312" w:hint="eastAsia"/>
          <w:sz w:val="24"/>
          <w:szCs w:val="24"/>
        </w:rPr>
        <w:t>供求曲线的共同作用</w:t>
      </w:r>
    </w:p>
    <w:p w14:paraId="4CC8F533"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均衡的含义、均衡价格的决定、均衡价格的变动</w:t>
      </w:r>
    </w:p>
    <w:p w14:paraId="5473885B" w14:textId="6B48C4D6"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lastRenderedPageBreak/>
        <w:t>4.</w:t>
      </w:r>
      <w:r w:rsidR="005F563A" w:rsidRPr="00DF6636">
        <w:rPr>
          <w:rFonts w:eastAsia="仿宋_GB2312"/>
          <w:sz w:val="24"/>
          <w:szCs w:val="24"/>
        </w:rPr>
        <w:t xml:space="preserve"> </w:t>
      </w:r>
      <w:r w:rsidRPr="00DF6636">
        <w:rPr>
          <w:rFonts w:eastAsia="仿宋_GB2312" w:hint="eastAsia"/>
          <w:sz w:val="24"/>
          <w:szCs w:val="24"/>
        </w:rPr>
        <w:t>经济模型、静态分析、比较分析和动态分析</w:t>
      </w:r>
    </w:p>
    <w:p w14:paraId="6F42FB4C"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经济模型，内生变量、外生变量和参数，静态分析、比较静态分析和动态分析</w:t>
      </w:r>
    </w:p>
    <w:p w14:paraId="77AF968E" w14:textId="21D00D76" w:rsidR="00DC1889" w:rsidRPr="00DF6636" w:rsidRDefault="005F563A">
      <w:pPr>
        <w:spacing w:line="460" w:lineRule="exact"/>
        <w:ind w:firstLineChars="200" w:firstLine="480"/>
        <w:rPr>
          <w:rFonts w:eastAsia="仿宋_GB2312"/>
          <w:sz w:val="24"/>
          <w:szCs w:val="24"/>
        </w:rPr>
      </w:pPr>
      <w:r w:rsidRPr="00DF6636">
        <w:rPr>
          <w:rFonts w:eastAsia="仿宋_GB2312"/>
          <w:sz w:val="24"/>
          <w:szCs w:val="24"/>
        </w:rPr>
        <w:t>5</w:t>
      </w:r>
      <w:r w:rsidRPr="00DF6636">
        <w:rPr>
          <w:rFonts w:eastAsia="仿宋_GB2312" w:hint="eastAsia"/>
          <w:sz w:val="24"/>
          <w:szCs w:val="24"/>
        </w:rPr>
        <w:t>.</w:t>
      </w:r>
      <w:r w:rsidRPr="00DF6636">
        <w:rPr>
          <w:rFonts w:eastAsia="仿宋_GB2312"/>
          <w:sz w:val="24"/>
          <w:szCs w:val="24"/>
        </w:rPr>
        <w:t xml:space="preserve"> </w:t>
      </w:r>
      <w:r w:rsidRPr="00DF6636">
        <w:rPr>
          <w:rFonts w:eastAsia="仿宋_GB2312" w:hint="eastAsia"/>
          <w:sz w:val="24"/>
          <w:szCs w:val="24"/>
        </w:rPr>
        <w:t>需求弹性和供给弹性、蛛网模型</w:t>
      </w:r>
    </w:p>
    <w:p w14:paraId="262FC0D8"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弹性的一般含义、需求的价格弹性的含义、需求的价格弹性：弧弹性、需求的价格弹性：点弹性、需求的价格弹性和厂商的销售收入、影响需求的价格弹性的因素、弹性概念的扩大、运用供求曲线的事例，蛛网模型</w:t>
      </w:r>
    </w:p>
    <w:p w14:paraId="1105F0AB" w14:textId="77777777" w:rsidR="00DC1889" w:rsidRPr="00DF6636" w:rsidRDefault="00000000">
      <w:pPr>
        <w:spacing w:line="460" w:lineRule="exact"/>
        <w:ind w:firstLineChars="200" w:firstLine="482"/>
        <w:rPr>
          <w:rFonts w:eastAsia="仿宋_GB2312"/>
          <w:b/>
          <w:sz w:val="24"/>
          <w:szCs w:val="24"/>
        </w:rPr>
      </w:pPr>
      <w:r w:rsidRPr="00DF6636">
        <w:rPr>
          <w:rFonts w:eastAsia="仿宋_GB2312" w:hint="eastAsia"/>
          <w:b/>
          <w:sz w:val="24"/>
          <w:szCs w:val="24"/>
        </w:rPr>
        <w:t>（三）消费者选择</w:t>
      </w:r>
    </w:p>
    <w:p w14:paraId="2BEE8D90" w14:textId="7DB9288D"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1.</w:t>
      </w:r>
      <w:r w:rsidR="009A4EA3" w:rsidRPr="00DF6636">
        <w:rPr>
          <w:rFonts w:eastAsia="仿宋_GB2312"/>
          <w:sz w:val="24"/>
          <w:szCs w:val="24"/>
        </w:rPr>
        <w:t xml:space="preserve"> </w:t>
      </w:r>
      <w:r w:rsidRPr="00DF6636">
        <w:rPr>
          <w:rFonts w:eastAsia="仿宋_GB2312" w:hint="eastAsia"/>
          <w:sz w:val="24"/>
          <w:szCs w:val="24"/>
        </w:rPr>
        <w:t>效用论概述</w:t>
      </w:r>
    </w:p>
    <w:p w14:paraId="79B9A50D"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效用的概念、基数效用和序数效用、基数效用论和边际效用分析法概述</w:t>
      </w:r>
    </w:p>
    <w:p w14:paraId="61FDD876" w14:textId="0EFCDBD0"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2.</w:t>
      </w:r>
      <w:r w:rsidR="009A4EA3" w:rsidRPr="00DF6636">
        <w:rPr>
          <w:rFonts w:eastAsia="仿宋_GB2312"/>
          <w:sz w:val="24"/>
          <w:szCs w:val="24"/>
        </w:rPr>
        <w:t xml:space="preserve"> </w:t>
      </w:r>
      <w:r w:rsidRPr="00DF6636">
        <w:rPr>
          <w:rFonts w:eastAsia="仿宋_GB2312" w:hint="eastAsia"/>
          <w:sz w:val="24"/>
          <w:szCs w:val="24"/>
        </w:rPr>
        <w:t>无差异曲线、预算线、消费者的均衡</w:t>
      </w:r>
    </w:p>
    <w:p w14:paraId="626600B4"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关于偏好的假定、无差异曲线及其特点、商品的边际替代率、无差异曲线的特殊形状、预算线的含义、预算线的变动、消费者的均衡的经济学含义</w:t>
      </w:r>
    </w:p>
    <w:p w14:paraId="7E35F16C" w14:textId="1589692C"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3.</w:t>
      </w:r>
      <w:r w:rsidR="009A4EA3" w:rsidRPr="00DF6636">
        <w:rPr>
          <w:rFonts w:eastAsia="仿宋_GB2312"/>
          <w:sz w:val="24"/>
          <w:szCs w:val="24"/>
        </w:rPr>
        <w:t xml:space="preserve"> </w:t>
      </w:r>
      <w:r w:rsidRPr="00DF6636">
        <w:rPr>
          <w:rFonts w:eastAsia="仿宋_GB2312" w:hint="eastAsia"/>
          <w:sz w:val="24"/>
          <w:szCs w:val="24"/>
        </w:rPr>
        <w:t>价格变化和收入变化对消费者均衡的影响</w:t>
      </w:r>
    </w:p>
    <w:p w14:paraId="767BBBFC"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价格变化：价格－消费曲线、消费者的需求曲线、收入变化：收入－消费曲线、恩格尔曲线</w:t>
      </w:r>
    </w:p>
    <w:p w14:paraId="03E7A737" w14:textId="53946FB6"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4.</w:t>
      </w:r>
      <w:r w:rsidR="009A4EA3" w:rsidRPr="00DF6636">
        <w:rPr>
          <w:rFonts w:eastAsia="仿宋_GB2312"/>
          <w:sz w:val="24"/>
          <w:szCs w:val="24"/>
        </w:rPr>
        <w:t xml:space="preserve"> </w:t>
      </w:r>
      <w:r w:rsidRPr="00DF6636">
        <w:rPr>
          <w:rFonts w:eastAsia="仿宋_GB2312" w:hint="eastAsia"/>
          <w:sz w:val="24"/>
          <w:szCs w:val="24"/>
        </w:rPr>
        <w:t>替代效应和收入效应</w:t>
      </w:r>
    </w:p>
    <w:p w14:paraId="69069569"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替代效应和收入效应的含义、正常物品的替代效应和收入效应、正常物品和低档物品的区别与收入效应、低档物品的替代效应和收入效应、吉芬物品的替代效应和收入效应</w:t>
      </w:r>
    </w:p>
    <w:p w14:paraId="3C9ED255" w14:textId="008E71D6"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5.</w:t>
      </w:r>
      <w:r w:rsidR="009A4EA3" w:rsidRPr="00DF6636">
        <w:rPr>
          <w:rFonts w:eastAsia="仿宋_GB2312"/>
          <w:sz w:val="24"/>
          <w:szCs w:val="24"/>
        </w:rPr>
        <w:t xml:space="preserve"> </w:t>
      </w:r>
      <w:r w:rsidRPr="00DF6636">
        <w:rPr>
          <w:rFonts w:eastAsia="仿宋_GB2312" w:hint="eastAsia"/>
          <w:sz w:val="24"/>
          <w:szCs w:val="24"/>
        </w:rPr>
        <w:t>不确定性和风险</w:t>
      </w:r>
    </w:p>
    <w:p w14:paraId="33F7E404" w14:textId="77777777" w:rsidR="00DC1889" w:rsidRPr="00DF6636" w:rsidRDefault="00000000">
      <w:pPr>
        <w:spacing w:line="460" w:lineRule="exact"/>
        <w:ind w:firstLineChars="200" w:firstLine="482"/>
        <w:rPr>
          <w:rFonts w:eastAsia="仿宋_GB2312"/>
          <w:b/>
          <w:sz w:val="24"/>
          <w:szCs w:val="24"/>
        </w:rPr>
      </w:pPr>
      <w:r w:rsidRPr="00DF6636">
        <w:rPr>
          <w:rFonts w:eastAsia="仿宋_GB2312" w:hint="eastAsia"/>
          <w:b/>
          <w:sz w:val="24"/>
          <w:szCs w:val="24"/>
        </w:rPr>
        <w:t>（四）生产技术</w:t>
      </w:r>
    </w:p>
    <w:p w14:paraId="47F33ED3" w14:textId="6BA2740F"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1.</w:t>
      </w:r>
      <w:r w:rsidR="00EF4178" w:rsidRPr="00DF6636">
        <w:rPr>
          <w:rFonts w:eastAsia="仿宋_GB2312"/>
          <w:sz w:val="24"/>
          <w:szCs w:val="24"/>
        </w:rPr>
        <w:t xml:space="preserve"> </w:t>
      </w:r>
      <w:r w:rsidRPr="00DF6636">
        <w:rPr>
          <w:rFonts w:eastAsia="仿宋_GB2312" w:hint="eastAsia"/>
          <w:sz w:val="24"/>
          <w:szCs w:val="24"/>
        </w:rPr>
        <w:t>厂商、生产函数</w:t>
      </w:r>
    </w:p>
    <w:p w14:paraId="59BE0888"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厂商的组织形式、企业的本质、厂商的目标、生产函数、两种类型的生产函数</w:t>
      </w:r>
    </w:p>
    <w:p w14:paraId="6A5A281D" w14:textId="524B43BB"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2.</w:t>
      </w:r>
      <w:r w:rsidR="00EF4178" w:rsidRPr="00DF6636">
        <w:rPr>
          <w:rFonts w:eastAsia="仿宋_GB2312"/>
          <w:sz w:val="24"/>
          <w:szCs w:val="24"/>
        </w:rPr>
        <w:t xml:space="preserve"> </w:t>
      </w:r>
      <w:r w:rsidRPr="00DF6636">
        <w:rPr>
          <w:rFonts w:eastAsia="仿宋_GB2312" w:hint="eastAsia"/>
          <w:sz w:val="24"/>
          <w:szCs w:val="24"/>
        </w:rPr>
        <w:t>一种可变生产要素的生产函数、两种可变生产要素的生产函数</w:t>
      </w:r>
    </w:p>
    <w:p w14:paraId="1FC1D128"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一种可变生产要素的生产函数、总产量、平均产量和边际产量、边际报酬递减规律、总产量、平均产量和边际产量相互之间的关系、短期生产的三个阶段，两种可变生产要素的生产函数、等产量曲线、边际技术替代率</w:t>
      </w:r>
    </w:p>
    <w:p w14:paraId="69819F3B" w14:textId="2C724682"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3.</w:t>
      </w:r>
      <w:r w:rsidR="00EF4178" w:rsidRPr="00DF6636">
        <w:rPr>
          <w:rFonts w:eastAsia="仿宋_GB2312"/>
          <w:sz w:val="24"/>
          <w:szCs w:val="24"/>
        </w:rPr>
        <w:t xml:space="preserve"> </w:t>
      </w:r>
      <w:r w:rsidRPr="00DF6636">
        <w:rPr>
          <w:rFonts w:eastAsia="仿宋_GB2312" w:hint="eastAsia"/>
          <w:sz w:val="24"/>
          <w:szCs w:val="24"/>
        </w:rPr>
        <w:t>等成本线、最优的生产要素组合、规模报酬</w:t>
      </w:r>
    </w:p>
    <w:p w14:paraId="2CC68103"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等成本线、既定成本条件下的产量最大化、既定产量条件下的成本最小化、利润最大化可以得到最优的生产要素组合、扩展线、规模报酬</w:t>
      </w:r>
    </w:p>
    <w:p w14:paraId="56501D1D" w14:textId="77777777" w:rsidR="00DC1889" w:rsidRPr="00DF6636" w:rsidRDefault="00000000">
      <w:pPr>
        <w:spacing w:line="460" w:lineRule="exact"/>
        <w:ind w:firstLineChars="200" w:firstLine="482"/>
        <w:rPr>
          <w:rFonts w:eastAsia="仿宋_GB2312"/>
          <w:b/>
          <w:sz w:val="24"/>
          <w:szCs w:val="24"/>
        </w:rPr>
      </w:pPr>
      <w:r w:rsidRPr="00DF6636">
        <w:rPr>
          <w:rFonts w:eastAsia="仿宋_GB2312" w:hint="eastAsia"/>
          <w:b/>
          <w:sz w:val="24"/>
          <w:szCs w:val="24"/>
        </w:rPr>
        <w:t>（五）成本</w:t>
      </w:r>
    </w:p>
    <w:p w14:paraId="5A79D73F" w14:textId="3707C072"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lastRenderedPageBreak/>
        <w:t>1.</w:t>
      </w:r>
      <w:r w:rsidR="00EF4178" w:rsidRPr="00DF6636">
        <w:rPr>
          <w:rFonts w:eastAsia="仿宋_GB2312"/>
          <w:sz w:val="24"/>
          <w:szCs w:val="24"/>
        </w:rPr>
        <w:t xml:space="preserve"> </w:t>
      </w:r>
      <w:r w:rsidRPr="00DF6636">
        <w:rPr>
          <w:rFonts w:eastAsia="仿宋_GB2312" w:hint="eastAsia"/>
          <w:sz w:val="24"/>
          <w:szCs w:val="24"/>
        </w:rPr>
        <w:t>成本的概念</w:t>
      </w:r>
    </w:p>
    <w:p w14:paraId="0F437371"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机会成本、显成本和隐成本、利润</w:t>
      </w:r>
    </w:p>
    <w:p w14:paraId="29B06A94" w14:textId="3F6E9960"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2.</w:t>
      </w:r>
      <w:r w:rsidR="00EF4178" w:rsidRPr="00DF6636">
        <w:rPr>
          <w:rFonts w:eastAsia="仿宋_GB2312"/>
          <w:sz w:val="24"/>
          <w:szCs w:val="24"/>
        </w:rPr>
        <w:t xml:space="preserve"> </w:t>
      </w:r>
      <w:r w:rsidRPr="00DF6636">
        <w:rPr>
          <w:rFonts w:eastAsia="仿宋_GB2312" w:hint="eastAsia"/>
          <w:sz w:val="24"/>
          <w:szCs w:val="24"/>
        </w:rPr>
        <w:t>短期总产量和短期总成本</w:t>
      </w:r>
    </w:p>
    <w:p w14:paraId="6FF56FE7"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短期总产量曲线和短期总成本曲线的关系、短期总成本和扩展线的图形</w:t>
      </w:r>
    </w:p>
    <w:p w14:paraId="35D2DD57" w14:textId="10FEC80D"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3.</w:t>
      </w:r>
      <w:r w:rsidR="00EF4178" w:rsidRPr="00DF6636">
        <w:rPr>
          <w:rFonts w:eastAsia="仿宋_GB2312"/>
          <w:sz w:val="24"/>
          <w:szCs w:val="24"/>
        </w:rPr>
        <w:t xml:space="preserve"> </w:t>
      </w:r>
      <w:r w:rsidRPr="00DF6636">
        <w:rPr>
          <w:rFonts w:eastAsia="仿宋_GB2312" w:hint="eastAsia"/>
          <w:sz w:val="24"/>
          <w:szCs w:val="24"/>
        </w:rPr>
        <w:t>短期成本曲线</w:t>
      </w:r>
    </w:p>
    <w:p w14:paraId="75822626"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短期成本的分类、短期成本曲线的综合图、短期成本变动的决定因素：边际报酬递减规律、由总成本曲线到平均成本曲线和边际成本曲线、短期产量曲线与短期成本曲线之间的关系</w:t>
      </w:r>
    </w:p>
    <w:p w14:paraId="1CFE6DF4" w14:textId="194D5BD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4.</w:t>
      </w:r>
      <w:r w:rsidR="00EF4178" w:rsidRPr="00DF6636">
        <w:rPr>
          <w:rFonts w:eastAsia="仿宋_GB2312"/>
          <w:sz w:val="24"/>
          <w:szCs w:val="24"/>
        </w:rPr>
        <w:t xml:space="preserve"> </w:t>
      </w:r>
      <w:r w:rsidRPr="00DF6636">
        <w:rPr>
          <w:rFonts w:eastAsia="仿宋_GB2312" w:hint="eastAsia"/>
          <w:sz w:val="24"/>
          <w:szCs w:val="24"/>
        </w:rPr>
        <w:t>长期成本曲线</w:t>
      </w:r>
    </w:p>
    <w:p w14:paraId="67CCDDB7"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长期总成本函数和长期总成本曲线、长期平均成本函数和长期平均成本曲线、长期边际成本函数和长期边际成本曲线</w:t>
      </w:r>
    </w:p>
    <w:p w14:paraId="39629889" w14:textId="77777777" w:rsidR="00DC1889" w:rsidRPr="00DF6636" w:rsidRDefault="00000000">
      <w:pPr>
        <w:spacing w:line="460" w:lineRule="exact"/>
        <w:ind w:firstLineChars="200" w:firstLine="482"/>
        <w:rPr>
          <w:rFonts w:eastAsia="仿宋_GB2312"/>
          <w:b/>
          <w:sz w:val="24"/>
          <w:szCs w:val="24"/>
        </w:rPr>
      </w:pPr>
      <w:r w:rsidRPr="00DF6636">
        <w:rPr>
          <w:rFonts w:eastAsia="仿宋_GB2312" w:hint="eastAsia"/>
          <w:b/>
          <w:sz w:val="24"/>
          <w:szCs w:val="24"/>
        </w:rPr>
        <w:t>（六）完全竞争市场</w:t>
      </w:r>
    </w:p>
    <w:p w14:paraId="16829E8F"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1</w:t>
      </w:r>
      <w:r w:rsidRPr="00DF6636">
        <w:rPr>
          <w:rFonts w:eastAsia="仿宋_GB2312" w:hint="eastAsia"/>
          <w:sz w:val="24"/>
          <w:szCs w:val="24"/>
        </w:rPr>
        <w:t>．厂商和市场的类型</w:t>
      </w:r>
    </w:p>
    <w:p w14:paraId="2C097ECF" w14:textId="29EF7D31"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2.</w:t>
      </w:r>
      <w:r w:rsidR="00AA6F54" w:rsidRPr="00DF6636">
        <w:rPr>
          <w:rFonts w:eastAsia="仿宋_GB2312"/>
          <w:sz w:val="24"/>
          <w:szCs w:val="24"/>
        </w:rPr>
        <w:t xml:space="preserve"> </w:t>
      </w:r>
      <w:r w:rsidRPr="00DF6636">
        <w:rPr>
          <w:rFonts w:eastAsia="仿宋_GB2312" w:hint="eastAsia"/>
          <w:sz w:val="24"/>
          <w:szCs w:val="24"/>
        </w:rPr>
        <w:t>完全竞争厂商的需求曲线和收益曲线、厂商实现利润最大化的均衡条件</w:t>
      </w:r>
    </w:p>
    <w:p w14:paraId="0352A125"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完全竞争市场的条件、完全竞争厂商的需求曲线、完全竞争厂商的收益曲线、厂商实现利润最大化的均衡条件</w:t>
      </w:r>
    </w:p>
    <w:p w14:paraId="13FCC908" w14:textId="63A285F5"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3.</w:t>
      </w:r>
      <w:r w:rsidR="00AA6F54" w:rsidRPr="00DF6636">
        <w:rPr>
          <w:rFonts w:eastAsia="仿宋_GB2312"/>
          <w:sz w:val="24"/>
          <w:szCs w:val="24"/>
        </w:rPr>
        <w:t xml:space="preserve"> </w:t>
      </w:r>
      <w:r w:rsidRPr="00DF6636">
        <w:rPr>
          <w:rFonts w:eastAsia="仿宋_GB2312" w:hint="eastAsia"/>
          <w:sz w:val="24"/>
          <w:szCs w:val="24"/>
        </w:rPr>
        <w:t>完全竞争厂商的短期均衡和短期供给曲线、完全竞争行业的短期供给曲线</w:t>
      </w:r>
    </w:p>
    <w:p w14:paraId="63B90169"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全竞争厂商的短期均衡、完全竞争厂商的短期供给曲线、生产者剩余、完全竞争行业的短期供给曲线</w:t>
      </w:r>
    </w:p>
    <w:p w14:paraId="4B781141" w14:textId="6CF9FAF1"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4.</w:t>
      </w:r>
      <w:r w:rsidR="00AA6F54" w:rsidRPr="00DF6636">
        <w:rPr>
          <w:rFonts w:eastAsia="仿宋_GB2312"/>
          <w:sz w:val="24"/>
          <w:szCs w:val="24"/>
        </w:rPr>
        <w:t xml:space="preserve"> </w:t>
      </w:r>
      <w:r w:rsidRPr="00DF6636">
        <w:rPr>
          <w:rFonts w:eastAsia="仿宋_GB2312" w:hint="eastAsia"/>
          <w:sz w:val="24"/>
          <w:szCs w:val="24"/>
        </w:rPr>
        <w:t>完全竞争厂商的长期均衡、完全竞争行业的长期供给曲线</w:t>
      </w:r>
    </w:p>
    <w:p w14:paraId="583ACAF8"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厂商对最优生产规模的选择、厂商进出一个行业、成本不变行业的长期供给曲线、成本递增行业的长期供给曲线、成本递减行业的长期供给曲线</w:t>
      </w:r>
    </w:p>
    <w:p w14:paraId="62897C8F" w14:textId="77777777" w:rsidR="00DC1889" w:rsidRPr="00DF6636" w:rsidRDefault="00000000">
      <w:pPr>
        <w:spacing w:line="460" w:lineRule="exact"/>
        <w:ind w:firstLineChars="200" w:firstLine="482"/>
        <w:rPr>
          <w:rFonts w:eastAsia="仿宋_GB2312"/>
          <w:b/>
          <w:sz w:val="24"/>
          <w:szCs w:val="24"/>
        </w:rPr>
      </w:pPr>
      <w:r w:rsidRPr="00DF6636">
        <w:rPr>
          <w:rFonts w:eastAsia="仿宋_GB2312" w:hint="eastAsia"/>
          <w:b/>
          <w:sz w:val="24"/>
          <w:szCs w:val="24"/>
        </w:rPr>
        <w:t>（七）不完全竞争市场</w:t>
      </w:r>
    </w:p>
    <w:p w14:paraId="4F7C6C70" w14:textId="4D1CE1D1"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1.</w:t>
      </w:r>
      <w:r w:rsidR="00AA6F54" w:rsidRPr="00DF6636">
        <w:rPr>
          <w:rFonts w:eastAsia="仿宋_GB2312"/>
          <w:sz w:val="24"/>
          <w:szCs w:val="24"/>
        </w:rPr>
        <w:t xml:space="preserve"> </w:t>
      </w:r>
      <w:r w:rsidRPr="00DF6636">
        <w:rPr>
          <w:rFonts w:eastAsia="仿宋_GB2312" w:hint="eastAsia"/>
          <w:sz w:val="24"/>
          <w:szCs w:val="24"/>
        </w:rPr>
        <w:t>垄断</w:t>
      </w:r>
    </w:p>
    <w:p w14:paraId="7358F381"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垄断市场的条件、垄断厂商的需求曲线和收益曲线、垄断厂商的短期均衡、垄断厂商的供给曲线、垄断厂商的长期均衡、价格歧视、自然垄断和政府管制</w:t>
      </w:r>
    </w:p>
    <w:p w14:paraId="36828E81" w14:textId="680FE8EA"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2.</w:t>
      </w:r>
      <w:r w:rsidR="00AA6F54" w:rsidRPr="00DF6636">
        <w:rPr>
          <w:rFonts w:eastAsia="仿宋_GB2312"/>
          <w:sz w:val="24"/>
          <w:szCs w:val="24"/>
        </w:rPr>
        <w:t xml:space="preserve"> </w:t>
      </w:r>
      <w:r w:rsidRPr="00DF6636">
        <w:rPr>
          <w:rFonts w:eastAsia="仿宋_GB2312" w:hint="eastAsia"/>
          <w:sz w:val="24"/>
          <w:szCs w:val="24"/>
        </w:rPr>
        <w:t>垄断竞争</w:t>
      </w:r>
    </w:p>
    <w:p w14:paraId="49A1C168"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垄断竞争市场的条件、垄断竞争厂商的需求曲线、垄断竞争厂商的短期均衡、垄断竞争厂商的长期均衡、垄断竞争与理想的产量、非价格竞争</w:t>
      </w:r>
    </w:p>
    <w:p w14:paraId="5D8584C0" w14:textId="4567389E"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3.</w:t>
      </w:r>
      <w:r w:rsidR="00AA6F54" w:rsidRPr="00DF6636">
        <w:rPr>
          <w:rFonts w:eastAsia="仿宋_GB2312"/>
          <w:sz w:val="24"/>
          <w:szCs w:val="24"/>
        </w:rPr>
        <w:t xml:space="preserve"> </w:t>
      </w:r>
      <w:r w:rsidRPr="00DF6636">
        <w:rPr>
          <w:rFonts w:eastAsia="仿宋_GB2312" w:hint="eastAsia"/>
          <w:sz w:val="24"/>
          <w:szCs w:val="24"/>
        </w:rPr>
        <w:t>寡头</w:t>
      </w:r>
    </w:p>
    <w:p w14:paraId="6642AF03"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lastRenderedPageBreak/>
        <w:t>寡头市场的特征、古诺模型、斯威齐模型</w:t>
      </w:r>
    </w:p>
    <w:p w14:paraId="2740EA32" w14:textId="23F3D68C"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4.</w:t>
      </w:r>
      <w:r w:rsidR="00AA6F54" w:rsidRPr="00DF6636">
        <w:rPr>
          <w:rFonts w:eastAsia="仿宋_GB2312"/>
          <w:sz w:val="24"/>
          <w:szCs w:val="24"/>
        </w:rPr>
        <w:t xml:space="preserve"> </w:t>
      </w:r>
      <w:r w:rsidRPr="00DF6636">
        <w:rPr>
          <w:rFonts w:eastAsia="仿宋_GB2312" w:hint="eastAsia"/>
          <w:sz w:val="24"/>
          <w:szCs w:val="24"/>
        </w:rPr>
        <w:t>不同市场的比较</w:t>
      </w:r>
    </w:p>
    <w:p w14:paraId="00654D6B" w14:textId="77777777" w:rsidR="00DC1889" w:rsidRPr="00DF6636" w:rsidRDefault="00000000">
      <w:pPr>
        <w:spacing w:beforeLines="50" w:before="120" w:afterLines="50" w:after="120" w:line="460" w:lineRule="exact"/>
        <w:ind w:firstLineChars="200" w:firstLine="482"/>
        <w:rPr>
          <w:rFonts w:eastAsiaTheme="minorEastAsia" w:cstheme="minorEastAsia"/>
          <w:sz w:val="24"/>
          <w:szCs w:val="24"/>
        </w:rPr>
      </w:pPr>
      <w:r w:rsidRPr="00DF6636">
        <w:rPr>
          <w:rFonts w:eastAsia="仿宋_GB2312" w:hint="eastAsia"/>
          <w:b/>
          <w:sz w:val="24"/>
          <w:szCs w:val="24"/>
        </w:rPr>
        <w:t>（八）生产要素价格的决定</w:t>
      </w:r>
    </w:p>
    <w:p w14:paraId="4957BFC3" w14:textId="5C7A87D5"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1.</w:t>
      </w:r>
      <w:r w:rsidR="00AA6F54" w:rsidRPr="00DF6636">
        <w:rPr>
          <w:rFonts w:eastAsia="仿宋_GB2312"/>
          <w:sz w:val="24"/>
          <w:szCs w:val="24"/>
        </w:rPr>
        <w:t xml:space="preserve"> </w:t>
      </w:r>
      <w:r w:rsidRPr="00DF6636">
        <w:rPr>
          <w:rFonts w:eastAsia="仿宋_GB2312" w:hint="eastAsia"/>
          <w:sz w:val="24"/>
          <w:szCs w:val="24"/>
        </w:rPr>
        <w:t>劳动供给曲线和工资率的决定</w:t>
      </w:r>
    </w:p>
    <w:p w14:paraId="46647707"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劳动和闲暇、劳动供给曲线、替代效应和收入效应、劳动的市场供给曲线和均衡工资的决定</w:t>
      </w:r>
    </w:p>
    <w:p w14:paraId="173731F2" w14:textId="63B9E173"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2.</w:t>
      </w:r>
      <w:r w:rsidR="00AA6F54" w:rsidRPr="00DF6636">
        <w:rPr>
          <w:rFonts w:eastAsia="仿宋_GB2312"/>
          <w:sz w:val="24"/>
          <w:szCs w:val="24"/>
        </w:rPr>
        <w:t xml:space="preserve"> </w:t>
      </w:r>
      <w:r w:rsidRPr="00DF6636">
        <w:rPr>
          <w:rFonts w:eastAsia="仿宋_GB2312" w:hint="eastAsia"/>
          <w:sz w:val="24"/>
          <w:szCs w:val="24"/>
        </w:rPr>
        <w:t>土地的供给曲线和地租的决定</w:t>
      </w:r>
    </w:p>
    <w:p w14:paraId="3B83C1B1"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土地、土地供给和土地价格、土地的供给曲线、使用土地的价格和地租的决定、租金、准租金和经济租金</w:t>
      </w:r>
    </w:p>
    <w:p w14:paraId="48AA86A8" w14:textId="6D0AE845"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3.</w:t>
      </w:r>
      <w:r w:rsidR="00AA6F54" w:rsidRPr="00DF6636">
        <w:rPr>
          <w:rFonts w:eastAsia="仿宋_GB2312"/>
          <w:sz w:val="24"/>
          <w:szCs w:val="24"/>
        </w:rPr>
        <w:t xml:space="preserve"> </w:t>
      </w:r>
      <w:r w:rsidRPr="00DF6636">
        <w:rPr>
          <w:rFonts w:eastAsia="仿宋_GB2312" w:hint="eastAsia"/>
          <w:sz w:val="24"/>
          <w:szCs w:val="24"/>
        </w:rPr>
        <w:t>资本的供给曲线和利息的决定</w:t>
      </w:r>
    </w:p>
    <w:p w14:paraId="50FCAF53"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资本和利息、资本的供给、资本市场的均衡</w:t>
      </w:r>
    </w:p>
    <w:p w14:paraId="08DEEA42" w14:textId="567D83B2"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4.</w:t>
      </w:r>
      <w:r w:rsidR="00AA6F54" w:rsidRPr="00DF6636">
        <w:rPr>
          <w:rFonts w:eastAsia="仿宋_GB2312"/>
          <w:sz w:val="24"/>
          <w:szCs w:val="24"/>
        </w:rPr>
        <w:t xml:space="preserve"> </w:t>
      </w:r>
      <w:r w:rsidRPr="00DF6636">
        <w:rPr>
          <w:rFonts w:eastAsia="仿宋_GB2312" w:hint="eastAsia"/>
          <w:sz w:val="24"/>
          <w:szCs w:val="24"/>
        </w:rPr>
        <w:t>洛伦兹曲线和基尼系数</w:t>
      </w:r>
    </w:p>
    <w:p w14:paraId="6ACD970D" w14:textId="77777777" w:rsidR="00DC1889" w:rsidRPr="00DF6636" w:rsidRDefault="00000000">
      <w:pPr>
        <w:spacing w:beforeLines="50" w:before="120" w:afterLines="50" w:after="120" w:line="460" w:lineRule="exact"/>
        <w:ind w:firstLineChars="200" w:firstLine="482"/>
        <w:rPr>
          <w:rFonts w:eastAsia="仿宋_GB2312"/>
          <w:b/>
          <w:sz w:val="24"/>
          <w:szCs w:val="24"/>
        </w:rPr>
      </w:pPr>
      <w:r w:rsidRPr="00DF6636">
        <w:rPr>
          <w:rFonts w:eastAsia="仿宋_GB2312" w:hint="eastAsia"/>
          <w:b/>
          <w:sz w:val="24"/>
          <w:szCs w:val="24"/>
        </w:rPr>
        <w:t>（九）一般均衡论和福利经济学</w:t>
      </w:r>
    </w:p>
    <w:p w14:paraId="6C28CCF3" w14:textId="28321B68"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1.</w:t>
      </w:r>
      <w:r w:rsidR="00AA6F54" w:rsidRPr="00DF6636">
        <w:rPr>
          <w:rFonts w:eastAsia="仿宋_GB2312"/>
          <w:sz w:val="24"/>
          <w:szCs w:val="24"/>
        </w:rPr>
        <w:t xml:space="preserve"> </w:t>
      </w:r>
      <w:r w:rsidRPr="00DF6636">
        <w:rPr>
          <w:rFonts w:eastAsia="仿宋_GB2312" w:hint="eastAsia"/>
          <w:sz w:val="24"/>
          <w:szCs w:val="24"/>
        </w:rPr>
        <w:t>一般均衡</w:t>
      </w:r>
    </w:p>
    <w:p w14:paraId="744B7099"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局部均衡和一般均衡、一般均衡的存在性、实现一般均衡的“试探过程”</w:t>
      </w:r>
    </w:p>
    <w:p w14:paraId="0D2B9432" w14:textId="25523328"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2.</w:t>
      </w:r>
      <w:r w:rsidR="00AA6F54" w:rsidRPr="00DF6636">
        <w:rPr>
          <w:rFonts w:eastAsia="仿宋_GB2312"/>
          <w:sz w:val="24"/>
          <w:szCs w:val="24"/>
        </w:rPr>
        <w:t xml:space="preserve"> </w:t>
      </w:r>
      <w:r w:rsidRPr="00DF6636">
        <w:rPr>
          <w:rFonts w:eastAsia="仿宋_GB2312" w:hint="eastAsia"/>
          <w:sz w:val="24"/>
          <w:szCs w:val="24"/>
        </w:rPr>
        <w:t>经济效率</w:t>
      </w:r>
    </w:p>
    <w:p w14:paraId="5BE10A52"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实证经济学和规范经济学、判断经济效率的标准</w:t>
      </w:r>
    </w:p>
    <w:p w14:paraId="6355C28E" w14:textId="5D815F38"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3.</w:t>
      </w:r>
      <w:r w:rsidR="00AA6F54" w:rsidRPr="00DF6636">
        <w:rPr>
          <w:rFonts w:eastAsia="仿宋_GB2312"/>
          <w:sz w:val="24"/>
          <w:szCs w:val="24"/>
        </w:rPr>
        <w:t xml:space="preserve"> </w:t>
      </w:r>
      <w:r w:rsidRPr="00DF6636">
        <w:rPr>
          <w:rFonts w:eastAsia="仿宋_GB2312" w:hint="eastAsia"/>
          <w:sz w:val="24"/>
          <w:szCs w:val="24"/>
        </w:rPr>
        <w:t>完全竞争和帕累托最优状态</w:t>
      </w:r>
    </w:p>
    <w:p w14:paraId="6C15A876"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交换的最优条件、生产的最优条件、生产和交换的最优条件</w:t>
      </w:r>
    </w:p>
    <w:p w14:paraId="15EC9FC5" w14:textId="472ED171"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4.</w:t>
      </w:r>
      <w:r w:rsidR="00AA6F54" w:rsidRPr="00DF6636">
        <w:rPr>
          <w:rFonts w:eastAsia="仿宋_GB2312"/>
          <w:sz w:val="24"/>
          <w:szCs w:val="24"/>
        </w:rPr>
        <w:t xml:space="preserve"> </w:t>
      </w:r>
      <w:r w:rsidRPr="00DF6636">
        <w:rPr>
          <w:rFonts w:eastAsia="仿宋_GB2312" w:hint="eastAsia"/>
          <w:sz w:val="24"/>
          <w:szCs w:val="24"/>
        </w:rPr>
        <w:t>社会福利函数、效率与公平</w:t>
      </w:r>
    </w:p>
    <w:p w14:paraId="31BA076F"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效用可能性曲线、社会福利函数、不可能定理、效率和公平的矛盾、“效率优先”和“兼顾公平”</w:t>
      </w:r>
    </w:p>
    <w:p w14:paraId="48BBF003" w14:textId="77777777" w:rsidR="00DC1889" w:rsidRPr="00DF6636" w:rsidRDefault="00000000">
      <w:pPr>
        <w:spacing w:beforeLines="50" w:before="120" w:afterLines="50" w:after="120" w:line="460" w:lineRule="exact"/>
        <w:ind w:firstLineChars="200" w:firstLine="482"/>
        <w:rPr>
          <w:rFonts w:eastAsia="仿宋_GB2312"/>
          <w:b/>
          <w:sz w:val="24"/>
          <w:szCs w:val="24"/>
        </w:rPr>
      </w:pPr>
      <w:r w:rsidRPr="00DF6636">
        <w:rPr>
          <w:rFonts w:eastAsia="仿宋_GB2312" w:hint="eastAsia"/>
          <w:b/>
          <w:sz w:val="24"/>
          <w:szCs w:val="24"/>
        </w:rPr>
        <w:t>（十）博弈论初步</w:t>
      </w:r>
    </w:p>
    <w:p w14:paraId="6CF36FE4" w14:textId="6A25BDAE"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1.</w:t>
      </w:r>
      <w:r w:rsidR="00AA6F54" w:rsidRPr="00DF6636">
        <w:rPr>
          <w:rFonts w:eastAsia="仿宋_GB2312"/>
          <w:sz w:val="24"/>
          <w:szCs w:val="24"/>
        </w:rPr>
        <w:t xml:space="preserve"> </w:t>
      </w:r>
      <w:r w:rsidRPr="00DF6636">
        <w:rPr>
          <w:rFonts w:eastAsia="仿宋_GB2312" w:hint="eastAsia"/>
          <w:sz w:val="24"/>
          <w:szCs w:val="24"/>
        </w:rPr>
        <w:t>博弈论和策略行为</w:t>
      </w:r>
    </w:p>
    <w:p w14:paraId="52185EA2" w14:textId="44EAB00D"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2.</w:t>
      </w:r>
      <w:r w:rsidR="00AA6F54" w:rsidRPr="00DF6636">
        <w:rPr>
          <w:rFonts w:eastAsia="仿宋_GB2312"/>
          <w:sz w:val="24"/>
          <w:szCs w:val="24"/>
        </w:rPr>
        <w:t xml:space="preserve"> </w:t>
      </w:r>
      <w:r w:rsidRPr="00DF6636">
        <w:rPr>
          <w:rFonts w:eastAsia="仿宋_GB2312" w:hint="eastAsia"/>
          <w:sz w:val="24"/>
          <w:szCs w:val="24"/>
        </w:rPr>
        <w:t>同时博弈：纯策略均衡</w:t>
      </w:r>
    </w:p>
    <w:p w14:paraId="0BF360C5"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寡头博弈、支付矩阵、条件策略和条件策略组合、纳什均衡</w:t>
      </w:r>
    </w:p>
    <w:p w14:paraId="12D418F8" w14:textId="7A70B584"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3.</w:t>
      </w:r>
      <w:r w:rsidR="00AA6F54" w:rsidRPr="00DF6636">
        <w:rPr>
          <w:rFonts w:eastAsia="仿宋_GB2312"/>
          <w:sz w:val="24"/>
          <w:szCs w:val="24"/>
        </w:rPr>
        <w:t xml:space="preserve"> </w:t>
      </w:r>
      <w:r w:rsidRPr="00DF6636">
        <w:rPr>
          <w:rFonts w:eastAsia="仿宋_GB2312" w:hint="eastAsia"/>
          <w:sz w:val="24"/>
          <w:szCs w:val="24"/>
        </w:rPr>
        <w:t>同时博弈：混合策略均衡</w:t>
      </w:r>
    </w:p>
    <w:p w14:paraId="6DCEACCB"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不存在纯策略均衡时的混合策略均衡、存在纯策略均衡时的混合策略均衡、混合策略博弈的一般理论</w:t>
      </w:r>
    </w:p>
    <w:p w14:paraId="2CC7EB9F" w14:textId="77777777" w:rsidR="00DC1889" w:rsidRPr="00DF6636" w:rsidRDefault="00000000">
      <w:pPr>
        <w:spacing w:beforeLines="50" w:before="120" w:afterLines="50" w:after="120" w:line="460" w:lineRule="exact"/>
        <w:ind w:firstLineChars="200" w:firstLine="482"/>
        <w:rPr>
          <w:rFonts w:eastAsia="仿宋_GB2312"/>
          <w:b/>
          <w:sz w:val="24"/>
          <w:szCs w:val="24"/>
        </w:rPr>
      </w:pPr>
      <w:r w:rsidRPr="00DF6636">
        <w:rPr>
          <w:rFonts w:eastAsia="仿宋_GB2312" w:hint="eastAsia"/>
          <w:b/>
          <w:sz w:val="24"/>
          <w:szCs w:val="24"/>
        </w:rPr>
        <w:lastRenderedPageBreak/>
        <w:t>（十一）市场失灵和微观经济政策</w:t>
      </w:r>
    </w:p>
    <w:p w14:paraId="0CA7009E" w14:textId="35240837" w:rsidR="00DC1889" w:rsidRPr="00DF6636" w:rsidRDefault="00000000" w:rsidP="00AA6F54">
      <w:pPr>
        <w:pStyle w:val="ae"/>
        <w:numPr>
          <w:ilvl w:val="0"/>
          <w:numId w:val="2"/>
        </w:numPr>
        <w:spacing w:line="460" w:lineRule="exact"/>
        <w:ind w:firstLineChars="0"/>
        <w:rPr>
          <w:rFonts w:eastAsia="仿宋_GB2312"/>
          <w:sz w:val="24"/>
          <w:szCs w:val="24"/>
        </w:rPr>
      </w:pPr>
      <w:r w:rsidRPr="00DF6636">
        <w:rPr>
          <w:rFonts w:eastAsia="仿宋_GB2312" w:hint="eastAsia"/>
          <w:sz w:val="24"/>
          <w:szCs w:val="24"/>
        </w:rPr>
        <w:t>垄断</w:t>
      </w:r>
    </w:p>
    <w:p w14:paraId="7DCF564E"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垄断与低效率、寻租理论、对垄断的公共管制、反托拉斯法</w:t>
      </w:r>
    </w:p>
    <w:p w14:paraId="162EF549" w14:textId="33F1C9A2" w:rsidR="00DC1889" w:rsidRPr="00DF6636" w:rsidRDefault="00000000" w:rsidP="00AA6F54">
      <w:pPr>
        <w:pStyle w:val="ae"/>
        <w:numPr>
          <w:ilvl w:val="0"/>
          <w:numId w:val="2"/>
        </w:numPr>
        <w:spacing w:line="460" w:lineRule="exact"/>
        <w:ind w:firstLineChars="0"/>
        <w:rPr>
          <w:rFonts w:eastAsia="仿宋_GB2312"/>
          <w:sz w:val="24"/>
          <w:szCs w:val="24"/>
        </w:rPr>
      </w:pPr>
      <w:r w:rsidRPr="00DF6636">
        <w:rPr>
          <w:rFonts w:eastAsia="仿宋_GB2312" w:hint="eastAsia"/>
          <w:sz w:val="24"/>
          <w:szCs w:val="24"/>
        </w:rPr>
        <w:t>外部影响</w:t>
      </w:r>
    </w:p>
    <w:p w14:paraId="2284AA3E"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外部影响及其分类、外部影响和资源配置失当、有关外部影响的政策、科斯定理</w:t>
      </w:r>
    </w:p>
    <w:p w14:paraId="5683D341" w14:textId="5B6C16E7" w:rsidR="00DC1889" w:rsidRPr="00DF6636" w:rsidRDefault="00000000" w:rsidP="00AA6F54">
      <w:pPr>
        <w:pStyle w:val="ae"/>
        <w:numPr>
          <w:ilvl w:val="0"/>
          <w:numId w:val="2"/>
        </w:numPr>
        <w:spacing w:line="460" w:lineRule="exact"/>
        <w:ind w:firstLineChars="0"/>
        <w:rPr>
          <w:rFonts w:eastAsia="仿宋_GB2312"/>
          <w:sz w:val="24"/>
          <w:szCs w:val="24"/>
        </w:rPr>
      </w:pPr>
      <w:r w:rsidRPr="00DF6636">
        <w:rPr>
          <w:rFonts w:eastAsia="仿宋_GB2312" w:hint="eastAsia"/>
          <w:sz w:val="24"/>
          <w:szCs w:val="24"/>
        </w:rPr>
        <w:t>公共物品和公共资源</w:t>
      </w:r>
    </w:p>
    <w:p w14:paraId="1A4C5070"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排他性与竞用性、公共物品、公共资源、公共选择理论</w:t>
      </w:r>
    </w:p>
    <w:p w14:paraId="7CB69AC5" w14:textId="00E18439" w:rsidR="00DC1889" w:rsidRPr="00DF6636" w:rsidRDefault="00000000" w:rsidP="00AA6F54">
      <w:pPr>
        <w:pStyle w:val="ae"/>
        <w:numPr>
          <w:ilvl w:val="0"/>
          <w:numId w:val="2"/>
        </w:numPr>
        <w:spacing w:line="460" w:lineRule="exact"/>
        <w:ind w:firstLineChars="0"/>
        <w:rPr>
          <w:rFonts w:eastAsia="仿宋_GB2312"/>
          <w:sz w:val="24"/>
          <w:szCs w:val="24"/>
        </w:rPr>
      </w:pPr>
      <w:r w:rsidRPr="00DF6636">
        <w:rPr>
          <w:rFonts w:eastAsia="仿宋_GB2312" w:hint="eastAsia"/>
          <w:sz w:val="24"/>
          <w:szCs w:val="24"/>
        </w:rPr>
        <w:t>信息的不完全和不对称</w:t>
      </w:r>
    </w:p>
    <w:p w14:paraId="045C7FB7"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信息、信息的不完全和不对称、信息与商品市场、信息与保险市场、信息与劳动市场、信息不完全和激励机制：委托－代理问题、信誉和信息调控</w:t>
      </w:r>
    </w:p>
    <w:p w14:paraId="6B9C449A" w14:textId="77777777" w:rsidR="00DC1889" w:rsidRPr="00DF6636" w:rsidRDefault="00DC1889">
      <w:pPr>
        <w:spacing w:line="460" w:lineRule="exact"/>
        <w:ind w:firstLine="405"/>
        <w:jc w:val="center"/>
        <w:rPr>
          <w:rFonts w:eastAsia="华文中宋"/>
          <w:b/>
          <w:sz w:val="24"/>
          <w:szCs w:val="22"/>
        </w:rPr>
      </w:pPr>
    </w:p>
    <w:p w14:paraId="6500BFD4" w14:textId="77777777" w:rsidR="00DC1889" w:rsidRPr="00DF6636" w:rsidRDefault="00000000">
      <w:pPr>
        <w:spacing w:line="460" w:lineRule="exact"/>
        <w:ind w:firstLineChars="200" w:firstLine="600"/>
        <w:jc w:val="center"/>
        <w:rPr>
          <w:rFonts w:eastAsia="华文中宋"/>
          <w:b/>
          <w:sz w:val="24"/>
          <w:szCs w:val="22"/>
        </w:rPr>
      </w:pPr>
      <w:r w:rsidRPr="00DF6636">
        <w:rPr>
          <w:rFonts w:eastAsia="黑体" w:hint="eastAsia"/>
          <w:sz w:val="30"/>
          <w:szCs w:val="30"/>
        </w:rPr>
        <w:t>二、宏观经济学</w:t>
      </w:r>
    </w:p>
    <w:p w14:paraId="080EEDA2" w14:textId="77777777" w:rsidR="00AC2DAB" w:rsidRPr="00DF6636" w:rsidRDefault="00AC2DAB" w:rsidP="00AC2DAB">
      <w:pPr>
        <w:spacing w:beforeLines="50" w:before="120" w:afterLines="50" w:after="120" w:line="460" w:lineRule="exact"/>
        <w:ind w:firstLineChars="200" w:firstLine="482"/>
        <w:rPr>
          <w:rFonts w:eastAsia="仿宋_GB2312"/>
          <w:b/>
          <w:sz w:val="24"/>
          <w:szCs w:val="24"/>
          <w:lang w:val="zh-CN"/>
        </w:rPr>
      </w:pPr>
      <w:r w:rsidRPr="00DF6636">
        <w:rPr>
          <w:rFonts w:eastAsia="仿宋_GB2312" w:hint="eastAsia"/>
          <w:b/>
          <w:sz w:val="24"/>
          <w:szCs w:val="24"/>
        </w:rPr>
        <w:t>（一）</w:t>
      </w:r>
      <w:r w:rsidRPr="00DF6636">
        <w:rPr>
          <w:rFonts w:eastAsia="仿宋_GB2312" w:hint="eastAsia"/>
          <w:b/>
          <w:sz w:val="24"/>
          <w:szCs w:val="24"/>
          <w:lang w:val="zh-CN"/>
        </w:rPr>
        <w:t>宏观经济的基本指标及其衡量</w:t>
      </w:r>
    </w:p>
    <w:p w14:paraId="7907D6D8" w14:textId="55AEA32D"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1.</w:t>
      </w:r>
      <w:r w:rsidR="00AA6F54" w:rsidRPr="00DF6636">
        <w:rPr>
          <w:rFonts w:eastAsia="仿宋_GB2312"/>
          <w:sz w:val="24"/>
          <w:szCs w:val="24"/>
        </w:rPr>
        <w:t xml:space="preserve"> </w:t>
      </w:r>
      <w:r w:rsidRPr="00DF6636">
        <w:rPr>
          <w:rFonts w:eastAsia="仿宋_GB2312" w:hint="eastAsia"/>
          <w:sz w:val="24"/>
          <w:szCs w:val="24"/>
        </w:rPr>
        <w:t>宏观经济学的特点</w:t>
      </w:r>
    </w:p>
    <w:p w14:paraId="3CCA0DD6"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宏观经济学的研究对象、宏观经济学和微观经济学的异同、宏观经济学的加总法、宏观经济学鸟瞰和本书宏观部分的章节安排</w:t>
      </w:r>
    </w:p>
    <w:p w14:paraId="2E819DD7" w14:textId="27B6E0CC"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2.</w:t>
      </w:r>
      <w:r w:rsidR="00AA6F54" w:rsidRPr="00DF6636">
        <w:rPr>
          <w:rFonts w:eastAsia="仿宋_GB2312"/>
          <w:sz w:val="24"/>
          <w:szCs w:val="24"/>
        </w:rPr>
        <w:t xml:space="preserve"> </w:t>
      </w:r>
      <w:r w:rsidRPr="00DF6636">
        <w:rPr>
          <w:rFonts w:eastAsia="仿宋_GB2312" w:hint="eastAsia"/>
          <w:sz w:val="24"/>
          <w:szCs w:val="24"/>
        </w:rPr>
        <w:t>国内生产总值、核算国民收入的两种方法</w:t>
      </w:r>
    </w:p>
    <w:p w14:paraId="3D910571"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GDP</w:t>
      </w:r>
      <w:r w:rsidRPr="00DF6636">
        <w:rPr>
          <w:rFonts w:eastAsia="仿宋_GB2312" w:hint="eastAsia"/>
          <w:sz w:val="24"/>
          <w:szCs w:val="24"/>
        </w:rPr>
        <w:t>的含义、认识总产出等于总收入对于核算</w:t>
      </w:r>
      <w:r w:rsidRPr="00DF6636">
        <w:rPr>
          <w:rFonts w:eastAsia="仿宋_GB2312" w:hint="eastAsia"/>
          <w:sz w:val="24"/>
          <w:szCs w:val="24"/>
        </w:rPr>
        <w:t>GDP</w:t>
      </w:r>
      <w:r w:rsidRPr="00DF6636">
        <w:rPr>
          <w:rFonts w:eastAsia="仿宋_GB2312" w:hint="eastAsia"/>
          <w:sz w:val="24"/>
          <w:szCs w:val="24"/>
        </w:rPr>
        <w:t>的意义、用支出法核算</w:t>
      </w:r>
      <w:r w:rsidRPr="00DF6636">
        <w:rPr>
          <w:rFonts w:eastAsia="仿宋_GB2312" w:hint="eastAsia"/>
          <w:sz w:val="24"/>
          <w:szCs w:val="24"/>
        </w:rPr>
        <w:t>GDP</w:t>
      </w:r>
      <w:r w:rsidRPr="00DF6636">
        <w:rPr>
          <w:rFonts w:eastAsia="仿宋_GB2312" w:hint="eastAsia"/>
          <w:sz w:val="24"/>
          <w:szCs w:val="24"/>
        </w:rPr>
        <w:t>、用收入法核算</w:t>
      </w:r>
      <w:r w:rsidRPr="00DF6636">
        <w:rPr>
          <w:rFonts w:eastAsia="仿宋_GB2312" w:hint="eastAsia"/>
          <w:sz w:val="24"/>
          <w:szCs w:val="24"/>
        </w:rPr>
        <w:t>GDP</w:t>
      </w:r>
    </w:p>
    <w:p w14:paraId="7F8A8CB3" w14:textId="2DDAB7B8"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3.</w:t>
      </w:r>
      <w:r w:rsidR="00AA6F54" w:rsidRPr="00DF6636">
        <w:rPr>
          <w:rFonts w:eastAsia="仿宋_GB2312"/>
          <w:sz w:val="24"/>
          <w:szCs w:val="24"/>
        </w:rPr>
        <w:t xml:space="preserve"> </w:t>
      </w:r>
      <w:r w:rsidRPr="00DF6636">
        <w:rPr>
          <w:rFonts w:eastAsia="仿宋_GB2312" w:hint="eastAsia"/>
          <w:sz w:val="24"/>
          <w:szCs w:val="24"/>
        </w:rPr>
        <w:t>从国内生产总值到个人可支配收入、国民收入的基本公式</w:t>
      </w:r>
    </w:p>
    <w:p w14:paraId="0144A844"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两部门经济的收入构成及储蓄—投资恒等式、三部门经济的收入构成及储蓄—投资恒等式、四部门经济的收入构成及储蓄—投资恒等式</w:t>
      </w:r>
    </w:p>
    <w:p w14:paraId="41F7E848" w14:textId="3AC6DDDE"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4.</w:t>
      </w:r>
      <w:r w:rsidR="00AA6F54" w:rsidRPr="00DF6636">
        <w:rPr>
          <w:rFonts w:eastAsia="仿宋_GB2312"/>
          <w:sz w:val="24"/>
          <w:szCs w:val="24"/>
        </w:rPr>
        <w:t xml:space="preserve"> </w:t>
      </w:r>
      <w:r w:rsidRPr="00DF6636">
        <w:rPr>
          <w:rFonts w:eastAsia="仿宋_GB2312" w:hint="eastAsia"/>
          <w:sz w:val="24"/>
          <w:szCs w:val="24"/>
        </w:rPr>
        <w:t>名义</w:t>
      </w:r>
      <w:r w:rsidRPr="00DF6636">
        <w:rPr>
          <w:rFonts w:eastAsia="仿宋_GB2312" w:hint="eastAsia"/>
          <w:sz w:val="24"/>
          <w:szCs w:val="24"/>
        </w:rPr>
        <w:t>GDP</w:t>
      </w:r>
      <w:r w:rsidRPr="00DF6636">
        <w:rPr>
          <w:rFonts w:eastAsia="仿宋_GB2312" w:hint="eastAsia"/>
          <w:sz w:val="24"/>
          <w:szCs w:val="24"/>
        </w:rPr>
        <w:t>和实际</w:t>
      </w:r>
      <w:r w:rsidRPr="00DF6636">
        <w:rPr>
          <w:rFonts w:eastAsia="仿宋_GB2312" w:hint="eastAsia"/>
          <w:sz w:val="24"/>
          <w:szCs w:val="24"/>
        </w:rPr>
        <w:t>GDP</w:t>
      </w:r>
    </w:p>
    <w:p w14:paraId="5E96F91B"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名义</w:t>
      </w:r>
      <w:r w:rsidRPr="00DF6636">
        <w:rPr>
          <w:rFonts w:eastAsia="仿宋_GB2312" w:hint="eastAsia"/>
          <w:sz w:val="24"/>
          <w:szCs w:val="24"/>
        </w:rPr>
        <w:t>GDP</w:t>
      </w:r>
      <w:r w:rsidRPr="00DF6636">
        <w:rPr>
          <w:rFonts w:eastAsia="仿宋_GB2312" w:hint="eastAsia"/>
          <w:sz w:val="24"/>
          <w:szCs w:val="24"/>
        </w:rPr>
        <w:t>与实际</w:t>
      </w:r>
      <w:r w:rsidRPr="00DF6636">
        <w:rPr>
          <w:rFonts w:eastAsia="仿宋_GB2312" w:hint="eastAsia"/>
          <w:sz w:val="24"/>
          <w:szCs w:val="24"/>
        </w:rPr>
        <w:t>GDP</w:t>
      </w:r>
      <w:r w:rsidRPr="00DF6636">
        <w:rPr>
          <w:rFonts w:eastAsia="仿宋_GB2312" w:hint="eastAsia"/>
          <w:sz w:val="24"/>
          <w:szCs w:val="24"/>
        </w:rPr>
        <w:t>的概念、</w:t>
      </w:r>
      <w:r w:rsidRPr="00DF6636">
        <w:rPr>
          <w:rFonts w:eastAsia="仿宋_GB2312" w:hint="eastAsia"/>
          <w:sz w:val="24"/>
          <w:szCs w:val="24"/>
        </w:rPr>
        <w:t>GDP</w:t>
      </w:r>
      <w:r w:rsidRPr="00DF6636">
        <w:rPr>
          <w:rFonts w:eastAsia="仿宋_GB2312" w:hint="eastAsia"/>
          <w:sz w:val="24"/>
          <w:szCs w:val="24"/>
        </w:rPr>
        <w:t>平减指数</w:t>
      </w:r>
    </w:p>
    <w:p w14:paraId="0D99ADBD" w14:textId="77777777" w:rsidR="00AC2DAB" w:rsidRPr="00DF6636" w:rsidRDefault="00AC2DAB" w:rsidP="00AC2DAB">
      <w:pPr>
        <w:spacing w:beforeLines="50" w:before="120" w:afterLines="50" w:after="120" w:line="460" w:lineRule="exact"/>
        <w:ind w:firstLineChars="200" w:firstLine="482"/>
        <w:rPr>
          <w:rFonts w:eastAsia="仿宋_GB2312"/>
          <w:b/>
          <w:sz w:val="24"/>
          <w:szCs w:val="24"/>
          <w:lang w:val="zh-CN"/>
        </w:rPr>
      </w:pPr>
      <w:r w:rsidRPr="00DF6636">
        <w:rPr>
          <w:rFonts w:eastAsia="仿宋_GB2312" w:hint="eastAsia"/>
          <w:b/>
          <w:sz w:val="24"/>
          <w:szCs w:val="24"/>
        </w:rPr>
        <w:t>（二）</w:t>
      </w:r>
      <w:r w:rsidRPr="00DF6636">
        <w:rPr>
          <w:rFonts w:eastAsia="仿宋_GB2312" w:hint="eastAsia"/>
          <w:b/>
          <w:sz w:val="24"/>
          <w:szCs w:val="24"/>
          <w:lang w:val="zh-CN"/>
        </w:rPr>
        <w:t>国民收入的决定：收入－支出模型</w:t>
      </w:r>
    </w:p>
    <w:p w14:paraId="78AA4A2A" w14:textId="628C385A"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1.</w:t>
      </w:r>
      <w:r w:rsidR="006316A5" w:rsidRPr="00DF6636">
        <w:rPr>
          <w:rFonts w:eastAsia="仿宋_GB2312"/>
          <w:sz w:val="24"/>
          <w:szCs w:val="24"/>
        </w:rPr>
        <w:t xml:space="preserve"> </w:t>
      </w:r>
      <w:r w:rsidRPr="00DF6636">
        <w:rPr>
          <w:rFonts w:eastAsia="仿宋_GB2312" w:hint="eastAsia"/>
          <w:sz w:val="24"/>
          <w:szCs w:val="24"/>
        </w:rPr>
        <w:t>均衡的产出</w:t>
      </w:r>
    </w:p>
    <w:p w14:paraId="37EC2C56"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几个假定、均衡产出的概念、均衡的条件</w:t>
      </w:r>
    </w:p>
    <w:p w14:paraId="7A6DBB7A" w14:textId="385AD1D4"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2.</w:t>
      </w:r>
      <w:r w:rsidR="006316A5" w:rsidRPr="00DF6636">
        <w:rPr>
          <w:rFonts w:eastAsia="仿宋_GB2312"/>
          <w:sz w:val="24"/>
          <w:szCs w:val="24"/>
        </w:rPr>
        <w:t xml:space="preserve"> </w:t>
      </w:r>
      <w:r w:rsidRPr="00DF6636">
        <w:rPr>
          <w:rFonts w:eastAsia="仿宋_GB2312" w:hint="eastAsia"/>
          <w:sz w:val="24"/>
          <w:szCs w:val="24"/>
        </w:rPr>
        <w:t>凯恩斯的消费理论、其他消费函数</w:t>
      </w:r>
    </w:p>
    <w:p w14:paraId="5EBE2829"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消费函数、储蓄函数、消费函数和储蓄函数的关系、社会消费函数、相对收入假说、生</w:t>
      </w:r>
      <w:r w:rsidRPr="00DF6636">
        <w:rPr>
          <w:rFonts w:eastAsia="仿宋_GB2312" w:hint="eastAsia"/>
          <w:sz w:val="24"/>
          <w:szCs w:val="24"/>
        </w:rPr>
        <w:lastRenderedPageBreak/>
        <w:t>命周期理论、永久收入假说</w:t>
      </w:r>
    </w:p>
    <w:p w14:paraId="40179C03" w14:textId="0F307288"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3.</w:t>
      </w:r>
      <w:r w:rsidR="006316A5" w:rsidRPr="00DF6636">
        <w:rPr>
          <w:rFonts w:eastAsia="仿宋_GB2312"/>
          <w:sz w:val="24"/>
          <w:szCs w:val="24"/>
        </w:rPr>
        <w:t xml:space="preserve"> </w:t>
      </w:r>
      <w:r w:rsidRPr="00DF6636">
        <w:rPr>
          <w:rFonts w:eastAsia="仿宋_GB2312" w:hint="eastAsia"/>
          <w:sz w:val="24"/>
          <w:szCs w:val="24"/>
        </w:rPr>
        <w:t>经济中国民收入的决定、乘数论</w:t>
      </w:r>
    </w:p>
    <w:p w14:paraId="64C9073D" w14:textId="768FA1CE"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两部门经济中收入的决定收入</w:t>
      </w:r>
      <w:r w:rsidR="00AC2DAB" w:rsidRPr="00DF6636">
        <w:rPr>
          <w:rFonts w:eastAsia="仿宋_GB2312" w:hint="eastAsia"/>
          <w:sz w:val="24"/>
          <w:szCs w:val="24"/>
        </w:rPr>
        <w:t>及乘数</w:t>
      </w:r>
      <w:r w:rsidRPr="00DF6636">
        <w:rPr>
          <w:rFonts w:eastAsia="仿宋_GB2312" w:hint="eastAsia"/>
          <w:sz w:val="24"/>
          <w:szCs w:val="24"/>
        </w:rPr>
        <w:t>、三部门经济中国民收入的决定</w:t>
      </w:r>
      <w:r w:rsidR="00AC2DAB" w:rsidRPr="00DF6636">
        <w:rPr>
          <w:rFonts w:eastAsia="仿宋_GB2312" w:hint="eastAsia"/>
          <w:sz w:val="24"/>
          <w:szCs w:val="24"/>
        </w:rPr>
        <w:t>及乘数</w:t>
      </w:r>
      <w:r w:rsidRPr="00DF6636">
        <w:rPr>
          <w:rFonts w:eastAsia="仿宋_GB2312" w:hint="eastAsia"/>
          <w:sz w:val="24"/>
          <w:szCs w:val="24"/>
        </w:rPr>
        <w:t>、四部门经济中国民收入的决定</w:t>
      </w:r>
      <w:r w:rsidR="00AC2DAB" w:rsidRPr="00DF6636">
        <w:rPr>
          <w:rFonts w:eastAsia="仿宋_GB2312" w:hint="eastAsia"/>
          <w:sz w:val="24"/>
          <w:szCs w:val="24"/>
        </w:rPr>
        <w:t>及乘数</w:t>
      </w:r>
    </w:p>
    <w:p w14:paraId="32F16D2F" w14:textId="77777777" w:rsidR="00344CD7" w:rsidRPr="00DF6636" w:rsidRDefault="00344CD7" w:rsidP="00344CD7">
      <w:pPr>
        <w:spacing w:beforeLines="50" w:before="120" w:afterLines="50" w:after="120" w:line="460" w:lineRule="exact"/>
        <w:ind w:firstLineChars="200" w:firstLine="482"/>
        <w:rPr>
          <w:rFonts w:eastAsia="仿宋_GB2312"/>
          <w:b/>
          <w:sz w:val="24"/>
          <w:szCs w:val="24"/>
          <w:lang w:val="zh-CN"/>
        </w:rPr>
      </w:pPr>
      <w:r w:rsidRPr="00DF6636">
        <w:rPr>
          <w:rFonts w:eastAsia="仿宋_GB2312" w:hint="eastAsia"/>
          <w:b/>
          <w:sz w:val="24"/>
          <w:szCs w:val="24"/>
        </w:rPr>
        <w:t>（三）</w:t>
      </w:r>
      <w:r w:rsidRPr="00DF6636">
        <w:rPr>
          <w:rFonts w:eastAsia="仿宋_GB2312" w:hint="eastAsia"/>
          <w:b/>
          <w:sz w:val="24"/>
          <w:szCs w:val="24"/>
          <w:lang w:val="zh-CN"/>
        </w:rPr>
        <w:t>国民收入的决定：</w:t>
      </w:r>
      <w:r w:rsidRPr="00DF6636">
        <w:rPr>
          <w:rFonts w:eastAsia="仿宋_GB2312" w:hint="eastAsia"/>
          <w:b/>
          <w:sz w:val="24"/>
          <w:szCs w:val="24"/>
          <w:lang w:val="zh-CN"/>
        </w:rPr>
        <w:t>IS-LM</w:t>
      </w:r>
      <w:r w:rsidRPr="00DF6636">
        <w:rPr>
          <w:rFonts w:eastAsia="仿宋_GB2312" w:hint="eastAsia"/>
          <w:b/>
          <w:sz w:val="24"/>
          <w:szCs w:val="24"/>
          <w:lang w:val="zh-CN"/>
        </w:rPr>
        <w:t>模型</w:t>
      </w:r>
    </w:p>
    <w:p w14:paraId="7D82B6DB" w14:textId="50A68DF1"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1.</w:t>
      </w:r>
      <w:r w:rsidR="006316A5" w:rsidRPr="00DF6636">
        <w:rPr>
          <w:rFonts w:eastAsia="仿宋_GB2312"/>
          <w:sz w:val="24"/>
          <w:szCs w:val="24"/>
        </w:rPr>
        <w:t xml:space="preserve"> </w:t>
      </w:r>
      <w:r w:rsidRPr="00DF6636">
        <w:rPr>
          <w:rFonts w:eastAsia="仿宋_GB2312" w:hint="eastAsia"/>
          <w:sz w:val="24"/>
          <w:szCs w:val="24"/>
        </w:rPr>
        <w:t>投资的决定</w:t>
      </w:r>
    </w:p>
    <w:p w14:paraId="1AADDEFB"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实际利率与投资、资本边际效率的意义、资本边际效率曲线与投资边际效率曲线、预期收益与投资、风险与投资、托宾的“</w:t>
      </w:r>
      <w:r w:rsidRPr="00DF6636">
        <w:rPr>
          <w:rFonts w:eastAsia="仿宋_GB2312" w:hint="eastAsia"/>
          <w:sz w:val="24"/>
          <w:szCs w:val="24"/>
        </w:rPr>
        <w:t>q</w:t>
      </w:r>
      <w:r w:rsidRPr="00DF6636">
        <w:rPr>
          <w:rFonts w:eastAsia="仿宋_GB2312" w:hint="eastAsia"/>
          <w:sz w:val="24"/>
          <w:szCs w:val="24"/>
        </w:rPr>
        <w:t>”说</w:t>
      </w:r>
    </w:p>
    <w:p w14:paraId="1B4FFA8F" w14:textId="20A03BC8"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2.</w:t>
      </w:r>
      <w:r w:rsidR="006316A5" w:rsidRPr="00DF6636">
        <w:rPr>
          <w:rFonts w:eastAsia="仿宋_GB2312"/>
          <w:sz w:val="24"/>
          <w:szCs w:val="24"/>
        </w:rPr>
        <w:t xml:space="preserve"> </w:t>
      </w:r>
      <w:r w:rsidRPr="00DF6636">
        <w:rPr>
          <w:rFonts w:eastAsia="仿宋_GB2312" w:hint="eastAsia"/>
          <w:sz w:val="24"/>
          <w:szCs w:val="24"/>
        </w:rPr>
        <w:t>IS</w:t>
      </w:r>
      <w:r w:rsidRPr="00DF6636">
        <w:rPr>
          <w:rFonts w:eastAsia="仿宋_GB2312" w:hint="eastAsia"/>
          <w:sz w:val="24"/>
          <w:szCs w:val="24"/>
        </w:rPr>
        <w:t>曲线</w:t>
      </w:r>
    </w:p>
    <w:p w14:paraId="664BFC57"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IS</w:t>
      </w:r>
      <w:r w:rsidRPr="00DF6636">
        <w:rPr>
          <w:rFonts w:eastAsia="仿宋_GB2312" w:hint="eastAsia"/>
          <w:sz w:val="24"/>
          <w:szCs w:val="24"/>
        </w:rPr>
        <w:t>曲线及其推导、</w:t>
      </w:r>
      <w:r w:rsidRPr="00DF6636">
        <w:rPr>
          <w:rFonts w:eastAsia="仿宋_GB2312" w:hint="eastAsia"/>
          <w:sz w:val="24"/>
          <w:szCs w:val="24"/>
        </w:rPr>
        <w:t>IS</w:t>
      </w:r>
      <w:r w:rsidRPr="00DF6636">
        <w:rPr>
          <w:rFonts w:eastAsia="仿宋_GB2312" w:hint="eastAsia"/>
          <w:sz w:val="24"/>
          <w:szCs w:val="24"/>
        </w:rPr>
        <w:t>曲线的斜率、</w:t>
      </w:r>
      <w:r w:rsidRPr="00DF6636">
        <w:rPr>
          <w:rFonts w:eastAsia="仿宋_GB2312" w:hint="eastAsia"/>
          <w:sz w:val="24"/>
          <w:szCs w:val="24"/>
        </w:rPr>
        <w:t>IS</w:t>
      </w:r>
      <w:r w:rsidRPr="00DF6636">
        <w:rPr>
          <w:rFonts w:eastAsia="仿宋_GB2312" w:hint="eastAsia"/>
          <w:sz w:val="24"/>
          <w:szCs w:val="24"/>
        </w:rPr>
        <w:t>曲线的移动</w:t>
      </w:r>
    </w:p>
    <w:p w14:paraId="0C1C7EE2" w14:textId="3E222A58"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3.</w:t>
      </w:r>
      <w:r w:rsidR="006316A5" w:rsidRPr="00DF6636">
        <w:rPr>
          <w:rFonts w:eastAsia="仿宋_GB2312"/>
          <w:sz w:val="24"/>
          <w:szCs w:val="24"/>
        </w:rPr>
        <w:t xml:space="preserve"> </w:t>
      </w:r>
      <w:r w:rsidRPr="00DF6636">
        <w:rPr>
          <w:rFonts w:eastAsia="仿宋_GB2312" w:hint="eastAsia"/>
          <w:sz w:val="24"/>
          <w:szCs w:val="24"/>
        </w:rPr>
        <w:t>利率的决定</w:t>
      </w:r>
    </w:p>
    <w:p w14:paraId="3C3C5F72"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利率决定于货币的需求和供给、流动性偏好与货币需求动机、流动偏好陷阱、货币需求函数、货币供求均衡和利率的决定</w:t>
      </w:r>
    </w:p>
    <w:p w14:paraId="73266CDB" w14:textId="3FBF3EC5"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4.</w:t>
      </w:r>
      <w:r w:rsidR="006316A5" w:rsidRPr="00DF6636">
        <w:rPr>
          <w:rFonts w:eastAsia="仿宋_GB2312"/>
          <w:sz w:val="24"/>
          <w:szCs w:val="24"/>
        </w:rPr>
        <w:t xml:space="preserve"> </w:t>
      </w:r>
      <w:r w:rsidRPr="00DF6636">
        <w:rPr>
          <w:rFonts w:eastAsia="仿宋_GB2312" w:hint="eastAsia"/>
          <w:sz w:val="24"/>
          <w:szCs w:val="24"/>
        </w:rPr>
        <w:t>LM</w:t>
      </w:r>
      <w:r w:rsidRPr="00DF6636">
        <w:rPr>
          <w:rFonts w:eastAsia="仿宋_GB2312" w:hint="eastAsia"/>
          <w:sz w:val="24"/>
          <w:szCs w:val="24"/>
        </w:rPr>
        <w:t>曲线</w:t>
      </w:r>
    </w:p>
    <w:p w14:paraId="242B0299"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LM</w:t>
      </w:r>
      <w:r w:rsidRPr="00DF6636">
        <w:rPr>
          <w:rFonts w:eastAsia="仿宋_GB2312" w:hint="eastAsia"/>
          <w:sz w:val="24"/>
          <w:szCs w:val="24"/>
        </w:rPr>
        <w:t>曲线及其推导、</w:t>
      </w:r>
      <w:r w:rsidRPr="00DF6636">
        <w:rPr>
          <w:rFonts w:eastAsia="仿宋_GB2312" w:hint="eastAsia"/>
          <w:sz w:val="24"/>
          <w:szCs w:val="24"/>
        </w:rPr>
        <w:t>LM</w:t>
      </w:r>
      <w:r w:rsidRPr="00DF6636">
        <w:rPr>
          <w:rFonts w:eastAsia="仿宋_GB2312" w:hint="eastAsia"/>
          <w:sz w:val="24"/>
          <w:szCs w:val="24"/>
        </w:rPr>
        <w:t>曲线的斜率、</w:t>
      </w:r>
      <w:r w:rsidRPr="00DF6636">
        <w:rPr>
          <w:rFonts w:eastAsia="仿宋_GB2312" w:hint="eastAsia"/>
          <w:sz w:val="24"/>
          <w:szCs w:val="24"/>
        </w:rPr>
        <w:t>LM</w:t>
      </w:r>
      <w:r w:rsidRPr="00DF6636">
        <w:rPr>
          <w:rFonts w:eastAsia="仿宋_GB2312" w:hint="eastAsia"/>
          <w:sz w:val="24"/>
          <w:szCs w:val="24"/>
        </w:rPr>
        <w:t>曲线的移动</w:t>
      </w:r>
    </w:p>
    <w:p w14:paraId="210F76EF" w14:textId="3ED0B70F" w:rsidR="00DC1889" w:rsidRPr="00DF6636" w:rsidRDefault="00000000" w:rsidP="006316A5">
      <w:pPr>
        <w:pStyle w:val="ae"/>
        <w:numPr>
          <w:ilvl w:val="0"/>
          <w:numId w:val="2"/>
        </w:numPr>
        <w:spacing w:line="460" w:lineRule="exact"/>
        <w:ind w:firstLineChars="0"/>
        <w:rPr>
          <w:rFonts w:eastAsia="仿宋_GB2312"/>
          <w:sz w:val="24"/>
          <w:szCs w:val="24"/>
        </w:rPr>
      </w:pPr>
      <w:r w:rsidRPr="00DF6636">
        <w:rPr>
          <w:rFonts w:eastAsia="仿宋_GB2312" w:hint="eastAsia"/>
          <w:sz w:val="24"/>
          <w:szCs w:val="24"/>
        </w:rPr>
        <w:t>IS-LM</w:t>
      </w:r>
      <w:r w:rsidRPr="00DF6636">
        <w:rPr>
          <w:rFonts w:eastAsia="仿宋_GB2312" w:hint="eastAsia"/>
          <w:sz w:val="24"/>
          <w:szCs w:val="24"/>
        </w:rPr>
        <w:t>分析、凯恩斯的基本理论框架</w:t>
      </w:r>
    </w:p>
    <w:p w14:paraId="69527002"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两个市场同时均衡的利率和收入、均衡收入和利率的变动、凯恩斯的基本理论框架</w:t>
      </w:r>
    </w:p>
    <w:p w14:paraId="0EC16F71" w14:textId="6E6B7174" w:rsidR="00344CD7" w:rsidRPr="00DF6636" w:rsidRDefault="00344CD7" w:rsidP="00344CD7">
      <w:pPr>
        <w:spacing w:beforeLines="50" w:before="120" w:afterLines="50" w:after="120" w:line="460" w:lineRule="exact"/>
        <w:ind w:firstLineChars="200" w:firstLine="482"/>
        <w:rPr>
          <w:rFonts w:eastAsia="仿宋_GB2312"/>
          <w:b/>
          <w:sz w:val="24"/>
          <w:szCs w:val="24"/>
          <w:lang w:val="zh-CN"/>
        </w:rPr>
      </w:pPr>
      <w:r w:rsidRPr="00DF6636">
        <w:rPr>
          <w:rFonts w:eastAsia="仿宋_GB2312" w:hint="eastAsia"/>
          <w:b/>
          <w:sz w:val="24"/>
          <w:szCs w:val="24"/>
        </w:rPr>
        <w:t>（四）</w:t>
      </w:r>
      <w:r w:rsidRPr="00DF6636">
        <w:rPr>
          <w:rFonts w:eastAsia="仿宋_GB2312" w:hint="eastAsia"/>
          <w:b/>
          <w:sz w:val="24"/>
          <w:szCs w:val="24"/>
          <w:lang w:val="zh-CN"/>
        </w:rPr>
        <w:t>国民收入的决定：</w:t>
      </w:r>
      <w:r w:rsidRPr="00DF6636">
        <w:rPr>
          <w:rFonts w:eastAsia="仿宋_GB2312" w:hint="eastAsia"/>
          <w:b/>
          <w:sz w:val="24"/>
          <w:szCs w:val="24"/>
          <w:lang w:val="zh-CN"/>
        </w:rPr>
        <w:t>AD-AS</w:t>
      </w:r>
      <w:r w:rsidRPr="00DF6636">
        <w:rPr>
          <w:rFonts w:eastAsia="仿宋_GB2312" w:hint="eastAsia"/>
          <w:b/>
          <w:sz w:val="24"/>
          <w:szCs w:val="24"/>
          <w:lang w:val="zh-CN"/>
        </w:rPr>
        <w:t>模型</w:t>
      </w:r>
    </w:p>
    <w:p w14:paraId="14B2D024" w14:textId="009CB918" w:rsidR="00344CD7" w:rsidRPr="00DF6636" w:rsidRDefault="00344CD7" w:rsidP="00344CD7">
      <w:pPr>
        <w:spacing w:line="460" w:lineRule="exact"/>
        <w:ind w:firstLineChars="200" w:firstLine="480"/>
        <w:rPr>
          <w:rFonts w:eastAsia="仿宋_GB2312"/>
          <w:sz w:val="24"/>
          <w:szCs w:val="24"/>
        </w:rPr>
      </w:pPr>
      <w:r w:rsidRPr="00DF6636">
        <w:rPr>
          <w:rFonts w:eastAsia="仿宋_GB2312" w:hint="eastAsia"/>
          <w:sz w:val="24"/>
          <w:szCs w:val="24"/>
        </w:rPr>
        <w:t>1.</w:t>
      </w:r>
      <w:r w:rsidR="006316A5" w:rsidRPr="00DF6636">
        <w:rPr>
          <w:rFonts w:eastAsia="仿宋_GB2312"/>
          <w:sz w:val="24"/>
          <w:szCs w:val="24"/>
        </w:rPr>
        <w:t xml:space="preserve"> </w:t>
      </w:r>
      <w:r w:rsidRPr="00DF6636">
        <w:rPr>
          <w:rFonts w:eastAsia="仿宋_GB2312" w:hint="eastAsia"/>
          <w:sz w:val="24"/>
          <w:szCs w:val="24"/>
        </w:rPr>
        <w:t>总需求曲线</w:t>
      </w:r>
    </w:p>
    <w:p w14:paraId="2AE7BA3D" w14:textId="17757C8D" w:rsidR="00344CD7" w:rsidRPr="00DF6636" w:rsidRDefault="00344CD7" w:rsidP="00344CD7">
      <w:pPr>
        <w:spacing w:line="460" w:lineRule="exact"/>
        <w:ind w:firstLineChars="200" w:firstLine="480"/>
        <w:rPr>
          <w:rFonts w:eastAsia="仿宋_GB2312"/>
          <w:sz w:val="24"/>
          <w:szCs w:val="24"/>
        </w:rPr>
      </w:pPr>
      <w:r w:rsidRPr="00DF6636">
        <w:rPr>
          <w:rFonts w:eastAsia="仿宋_GB2312" w:hint="eastAsia"/>
          <w:sz w:val="24"/>
          <w:szCs w:val="24"/>
        </w:rPr>
        <w:t>2.</w:t>
      </w:r>
      <w:r w:rsidR="006316A5" w:rsidRPr="00DF6636">
        <w:rPr>
          <w:rFonts w:eastAsia="仿宋_GB2312"/>
          <w:sz w:val="24"/>
          <w:szCs w:val="24"/>
        </w:rPr>
        <w:t xml:space="preserve"> </w:t>
      </w:r>
      <w:r w:rsidRPr="00DF6636">
        <w:rPr>
          <w:rFonts w:eastAsia="仿宋_GB2312" w:hint="eastAsia"/>
          <w:sz w:val="24"/>
          <w:szCs w:val="24"/>
        </w:rPr>
        <w:t>总供给的一般说明</w:t>
      </w:r>
    </w:p>
    <w:p w14:paraId="16E082BD" w14:textId="77777777" w:rsidR="00344CD7" w:rsidRPr="00DF6636" w:rsidRDefault="00344CD7" w:rsidP="00344CD7">
      <w:pPr>
        <w:spacing w:line="460" w:lineRule="exact"/>
        <w:ind w:firstLineChars="200" w:firstLine="480"/>
        <w:rPr>
          <w:rFonts w:eastAsia="仿宋_GB2312"/>
          <w:sz w:val="24"/>
          <w:szCs w:val="24"/>
        </w:rPr>
      </w:pPr>
      <w:r w:rsidRPr="00DF6636">
        <w:rPr>
          <w:rFonts w:eastAsia="仿宋_GB2312" w:hint="eastAsia"/>
          <w:sz w:val="24"/>
          <w:szCs w:val="24"/>
        </w:rPr>
        <w:t>短期与长期宏观生产函数、劳动市场</w:t>
      </w:r>
    </w:p>
    <w:p w14:paraId="3E045890" w14:textId="1137F4DC" w:rsidR="00344CD7" w:rsidRPr="00DF6636" w:rsidRDefault="00344CD7" w:rsidP="00344CD7">
      <w:pPr>
        <w:spacing w:line="460" w:lineRule="exact"/>
        <w:ind w:firstLineChars="200" w:firstLine="480"/>
        <w:rPr>
          <w:rFonts w:eastAsia="仿宋_GB2312"/>
          <w:sz w:val="24"/>
          <w:szCs w:val="24"/>
        </w:rPr>
      </w:pPr>
      <w:r w:rsidRPr="00DF6636">
        <w:rPr>
          <w:rFonts w:eastAsia="仿宋_GB2312" w:hint="eastAsia"/>
          <w:sz w:val="24"/>
          <w:szCs w:val="24"/>
        </w:rPr>
        <w:t>3.</w:t>
      </w:r>
      <w:r w:rsidR="006316A5" w:rsidRPr="00DF6636">
        <w:rPr>
          <w:rFonts w:eastAsia="仿宋_GB2312"/>
          <w:sz w:val="24"/>
          <w:szCs w:val="24"/>
        </w:rPr>
        <w:t xml:space="preserve"> </w:t>
      </w:r>
      <w:r w:rsidRPr="00DF6636">
        <w:rPr>
          <w:rFonts w:eastAsia="仿宋_GB2312" w:hint="eastAsia"/>
          <w:sz w:val="24"/>
          <w:szCs w:val="24"/>
        </w:rPr>
        <w:t>长期和短期在国民收入决定中的特殊含义</w:t>
      </w:r>
    </w:p>
    <w:p w14:paraId="47C6663A" w14:textId="2AB94D6A" w:rsidR="00344CD7" w:rsidRPr="00DF6636" w:rsidRDefault="00344CD7" w:rsidP="00344CD7">
      <w:pPr>
        <w:spacing w:line="460" w:lineRule="exact"/>
        <w:ind w:firstLineChars="200" w:firstLine="480"/>
        <w:rPr>
          <w:rFonts w:eastAsia="仿宋_GB2312"/>
          <w:sz w:val="24"/>
          <w:szCs w:val="24"/>
        </w:rPr>
      </w:pPr>
      <w:r w:rsidRPr="00DF6636">
        <w:rPr>
          <w:rFonts w:eastAsia="仿宋_GB2312" w:hint="eastAsia"/>
          <w:sz w:val="24"/>
          <w:szCs w:val="24"/>
        </w:rPr>
        <w:t>4.</w:t>
      </w:r>
      <w:r w:rsidR="006316A5" w:rsidRPr="00DF6636">
        <w:rPr>
          <w:rFonts w:eastAsia="仿宋_GB2312"/>
          <w:sz w:val="24"/>
          <w:szCs w:val="24"/>
        </w:rPr>
        <w:t xml:space="preserve"> </w:t>
      </w:r>
      <w:r w:rsidRPr="00DF6636">
        <w:rPr>
          <w:rFonts w:eastAsia="仿宋_GB2312" w:hint="eastAsia"/>
          <w:sz w:val="24"/>
          <w:szCs w:val="24"/>
        </w:rPr>
        <w:t>三条总供给曲线</w:t>
      </w:r>
    </w:p>
    <w:p w14:paraId="214C97B6" w14:textId="77777777" w:rsidR="00344CD7" w:rsidRPr="00DF6636" w:rsidRDefault="00344CD7" w:rsidP="00344CD7">
      <w:pPr>
        <w:spacing w:line="460" w:lineRule="exact"/>
        <w:ind w:firstLineChars="200" w:firstLine="480"/>
        <w:rPr>
          <w:rFonts w:eastAsia="仿宋_GB2312"/>
          <w:sz w:val="24"/>
          <w:szCs w:val="24"/>
        </w:rPr>
      </w:pPr>
      <w:r w:rsidRPr="00DF6636">
        <w:rPr>
          <w:rFonts w:eastAsia="仿宋_GB2312" w:hint="eastAsia"/>
          <w:sz w:val="24"/>
          <w:szCs w:val="24"/>
        </w:rPr>
        <w:t>古典总供给曲线、凯恩斯总供给曲线、常规总供给曲线</w:t>
      </w:r>
    </w:p>
    <w:p w14:paraId="1264F664" w14:textId="21DBA128" w:rsidR="00344CD7" w:rsidRPr="00DF6636" w:rsidRDefault="00344CD7" w:rsidP="00344CD7">
      <w:pPr>
        <w:spacing w:line="460" w:lineRule="exact"/>
        <w:ind w:firstLineChars="200" w:firstLine="480"/>
        <w:rPr>
          <w:rFonts w:eastAsia="仿宋_GB2312"/>
          <w:sz w:val="24"/>
          <w:szCs w:val="24"/>
        </w:rPr>
      </w:pPr>
      <w:r w:rsidRPr="00DF6636">
        <w:rPr>
          <w:rFonts w:eastAsia="仿宋_GB2312" w:hint="eastAsia"/>
          <w:sz w:val="24"/>
          <w:szCs w:val="24"/>
        </w:rPr>
        <w:t>5.</w:t>
      </w:r>
      <w:r w:rsidR="006316A5" w:rsidRPr="00DF6636">
        <w:rPr>
          <w:rFonts w:eastAsia="仿宋_GB2312"/>
          <w:sz w:val="24"/>
          <w:szCs w:val="24"/>
        </w:rPr>
        <w:t xml:space="preserve"> </w:t>
      </w:r>
      <w:r w:rsidRPr="00DF6636">
        <w:rPr>
          <w:rFonts w:eastAsia="仿宋_GB2312" w:hint="eastAsia"/>
          <w:sz w:val="24"/>
          <w:szCs w:val="24"/>
        </w:rPr>
        <w:t>总需求和总供给模型对现实的解释</w:t>
      </w:r>
    </w:p>
    <w:p w14:paraId="464D0291" w14:textId="77777777" w:rsidR="00344CD7" w:rsidRPr="00DF6636" w:rsidRDefault="00344CD7" w:rsidP="00344CD7">
      <w:pPr>
        <w:spacing w:line="460" w:lineRule="exact"/>
        <w:ind w:firstLineChars="200" w:firstLine="480"/>
        <w:rPr>
          <w:rFonts w:eastAsia="仿宋_GB2312"/>
          <w:sz w:val="24"/>
          <w:szCs w:val="24"/>
        </w:rPr>
      </w:pPr>
      <w:r w:rsidRPr="00DF6636">
        <w:rPr>
          <w:rFonts w:eastAsia="仿宋_GB2312" w:hint="eastAsia"/>
          <w:sz w:val="24"/>
          <w:szCs w:val="24"/>
        </w:rPr>
        <w:t>宏观经济的短期目标、总需求曲线移动的后果、总供给曲线移动的后果</w:t>
      </w:r>
    </w:p>
    <w:p w14:paraId="782E41F7" w14:textId="7786C8F2" w:rsidR="00DC1550" w:rsidRPr="00DF6636" w:rsidRDefault="00DC1550" w:rsidP="00DC1550">
      <w:pPr>
        <w:spacing w:beforeLines="50" w:before="120" w:afterLines="50" w:after="120" w:line="460" w:lineRule="exact"/>
        <w:ind w:firstLineChars="200" w:firstLine="482"/>
        <w:rPr>
          <w:rFonts w:eastAsia="仿宋_GB2312"/>
          <w:b/>
          <w:sz w:val="24"/>
          <w:szCs w:val="24"/>
          <w:lang w:val="zh-CN"/>
        </w:rPr>
      </w:pPr>
      <w:r w:rsidRPr="00DF6636">
        <w:rPr>
          <w:rFonts w:eastAsia="仿宋_GB2312" w:hint="eastAsia"/>
          <w:b/>
          <w:sz w:val="24"/>
          <w:szCs w:val="24"/>
        </w:rPr>
        <w:t>（五）</w:t>
      </w:r>
      <w:r w:rsidRPr="00DF6636">
        <w:rPr>
          <w:rFonts w:eastAsia="仿宋_GB2312" w:hint="eastAsia"/>
          <w:b/>
          <w:sz w:val="24"/>
          <w:szCs w:val="24"/>
          <w:lang w:val="zh-CN"/>
        </w:rPr>
        <w:t>失业与通货膨胀</w:t>
      </w:r>
    </w:p>
    <w:p w14:paraId="29F2AEB5" w14:textId="3187CF3E" w:rsidR="00DC1550" w:rsidRPr="00DF6636" w:rsidRDefault="00DC1550" w:rsidP="00DC1550">
      <w:pPr>
        <w:spacing w:line="460" w:lineRule="exact"/>
        <w:ind w:firstLineChars="200" w:firstLine="480"/>
        <w:rPr>
          <w:rFonts w:eastAsia="仿宋_GB2312"/>
          <w:sz w:val="24"/>
          <w:szCs w:val="24"/>
        </w:rPr>
      </w:pPr>
      <w:r w:rsidRPr="00DF6636">
        <w:rPr>
          <w:rFonts w:eastAsia="仿宋_GB2312" w:hint="eastAsia"/>
          <w:sz w:val="24"/>
          <w:szCs w:val="24"/>
        </w:rPr>
        <w:t>1.</w:t>
      </w:r>
      <w:r w:rsidR="00833B57" w:rsidRPr="00DF6636">
        <w:rPr>
          <w:rFonts w:eastAsia="仿宋_GB2312"/>
          <w:sz w:val="24"/>
          <w:szCs w:val="24"/>
        </w:rPr>
        <w:t xml:space="preserve"> </w:t>
      </w:r>
      <w:r w:rsidRPr="00DF6636">
        <w:rPr>
          <w:rFonts w:eastAsia="仿宋_GB2312" w:hint="eastAsia"/>
          <w:sz w:val="24"/>
          <w:szCs w:val="24"/>
        </w:rPr>
        <w:t>失业</w:t>
      </w:r>
    </w:p>
    <w:p w14:paraId="5E252ACC" w14:textId="77777777" w:rsidR="00DC1550" w:rsidRPr="00DF6636" w:rsidRDefault="00DC1550" w:rsidP="00DC1550">
      <w:pPr>
        <w:spacing w:line="460" w:lineRule="exact"/>
        <w:ind w:firstLineChars="200" w:firstLine="480"/>
        <w:rPr>
          <w:rFonts w:eastAsia="仿宋_GB2312"/>
          <w:sz w:val="24"/>
          <w:szCs w:val="24"/>
        </w:rPr>
      </w:pPr>
      <w:r w:rsidRPr="00DF6636">
        <w:rPr>
          <w:rFonts w:eastAsia="仿宋_GB2312" w:hint="eastAsia"/>
          <w:sz w:val="24"/>
          <w:szCs w:val="24"/>
        </w:rPr>
        <w:t>失业的描述、失业的经济学解释、失业的影响、奥肯定律</w:t>
      </w:r>
    </w:p>
    <w:p w14:paraId="52E7B42B" w14:textId="4226478E" w:rsidR="00DC1550" w:rsidRPr="00DF6636" w:rsidRDefault="00DC1550" w:rsidP="00DC1550">
      <w:pPr>
        <w:spacing w:line="460" w:lineRule="exact"/>
        <w:ind w:firstLineChars="200" w:firstLine="480"/>
        <w:rPr>
          <w:rFonts w:eastAsia="仿宋_GB2312"/>
          <w:sz w:val="24"/>
          <w:szCs w:val="24"/>
        </w:rPr>
      </w:pPr>
      <w:r w:rsidRPr="00DF6636">
        <w:rPr>
          <w:rFonts w:eastAsia="仿宋_GB2312" w:hint="eastAsia"/>
          <w:sz w:val="24"/>
          <w:szCs w:val="24"/>
        </w:rPr>
        <w:lastRenderedPageBreak/>
        <w:t>2.</w:t>
      </w:r>
      <w:r w:rsidR="00833B57" w:rsidRPr="00DF6636">
        <w:rPr>
          <w:rFonts w:eastAsia="仿宋_GB2312"/>
          <w:sz w:val="24"/>
          <w:szCs w:val="24"/>
        </w:rPr>
        <w:t xml:space="preserve"> </w:t>
      </w:r>
      <w:r w:rsidRPr="00DF6636">
        <w:rPr>
          <w:rFonts w:eastAsia="仿宋_GB2312" w:hint="eastAsia"/>
          <w:sz w:val="24"/>
          <w:szCs w:val="24"/>
        </w:rPr>
        <w:t>通货膨胀的描述</w:t>
      </w:r>
    </w:p>
    <w:p w14:paraId="1DF7AA38" w14:textId="77777777" w:rsidR="00DC1550" w:rsidRPr="00DF6636" w:rsidRDefault="00DC1550" w:rsidP="00DC1550">
      <w:pPr>
        <w:spacing w:line="460" w:lineRule="exact"/>
        <w:ind w:firstLineChars="200" w:firstLine="480"/>
        <w:rPr>
          <w:rFonts w:eastAsia="仿宋_GB2312"/>
          <w:sz w:val="24"/>
          <w:szCs w:val="24"/>
        </w:rPr>
      </w:pPr>
      <w:r w:rsidRPr="00DF6636">
        <w:rPr>
          <w:rFonts w:eastAsia="仿宋_GB2312" w:hint="eastAsia"/>
          <w:sz w:val="24"/>
          <w:szCs w:val="24"/>
        </w:rPr>
        <w:t>通货膨胀的数据、通货膨胀的衡量、</w:t>
      </w:r>
      <w:bookmarkStart w:id="0" w:name="_Hlt119165662"/>
      <w:bookmarkStart w:id="1" w:name="_Hlt119165661"/>
      <w:r w:rsidRPr="00DF6636">
        <w:rPr>
          <w:rFonts w:eastAsia="仿宋_GB2312" w:hint="eastAsia"/>
          <w:sz w:val="24"/>
          <w:szCs w:val="24"/>
        </w:rPr>
        <w:t>通货膨胀的分类</w:t>
      </w:r>
      <w:bookmarkEnd w:id="0"/>
      <w:bookmarkEnd w:id="1"/>
    </w:p>
    <w:p w14:paraId="4149DC98" w14:textId="5193D7BE" w:rsidR="00DC1550" w:rsidRPr="00DF6636" w:rsidRDefault="00DC1550" w:rsidP="00DC1550">
      <w:pPr>
        <w:spacing w:line="460" w:lineRule="exact"/>
        <w:ind w:firstLineChars="200" w:firstLine="480"/>
        <w:rPr>
          <w:rFonts w:eastAsia="仿宋_GB2312"/>
          <w:sz w:val="24"/>
          <w:szCs w:val="24"/>
        </w:rPr>
      </w:pPr>
      <w:r w:rsidRPr="00DF6636">
        <w:rPr>
          <w:rFonts w:eastAsia="仿宋_GB2312" w:hint="eastAsia"/>
          <w:sz w:val="24"/>
          <w:szCs w:val="24"/>
        </w:rPr>
        <w:t>3.</w:t>
      </w:r>
      <w:r w:rsidR="00833B57" w:rsidRPr="00DF6636">
        <w:rPr>
          <w:rFonts w:eastAsia="仿宋_GB2312"/>
          <w:sz w:val="24"/>
          <w:szCs w:val="24"/>
        </w:rPr>
        <w:t xml:space="preserve"> </w:t>
      </w:r>
      <w:r w:rsidRPr="00DF6636">
        <w:rPr>
          <w:rFonts w:eastAsia="仿宋_GB2312" w:hint="eastAsia"/>
          <w:sz w:val="24"/>
          <w:szCs w:val="24"/>
        </w:rPr>
        <w:t>通货膨胀的原因、经济效应</w:t>
      </w:r>
    </w:p>
    <w:p w14:paraId="49A07A2D" w14:textId="77777777" w:rsidR="00DC1550" w:rsidRPr="00DF6636" w:rsidRDefault="00DC1550" w:rsidP="00DC1550">
      <w:pPr>
        <w:spacing w:line="460" w:lineRule="exact"/>
        <w:ind w:firstLineChars="200" w:firstLine="480"/>
        <w:rPr>
          <w:rFonts w:eastAsia="仿宋_GB2312"/>
          <w:sz w:val="24"/>
          <w:szCs w:val="24"/>
        </w:rPr>
      </w:pPr>
      <w:r w:rsidRPr="00DF6636">
        <w:rPr>
          <w:rFonts w:eastAsia="仿宋_GB2312" w:hint="eastAsia"/>
          <w:sz w:val="24"/>
          <w:szCs w:val="24"/>
        </w:rPr>
        <w:t>作为货币现象的通货膨胀、需求拉动通货膨胀、成本推动通货膨胀、结构性通货膨胀、通货膨胀的持续、通货膨胀的再分配效应、通货膨胀的产出效应</w:t>
      </w:r>
    </w:p>
    <w:p w14:paraId="2C7BEAB6" w14:textId="2FC886F7" w:rsidR="00DC1550" w:rsidRPr="00DF6636" w:rsidRDefault="00DC1550" w:rsidP="00DC1550">
      <w:pPr>
        <w:spacing w:line="460" w:lineRule="exact"/>
        <w:ind w:firstLineChars="200" w:firstLine="480"/>
        <w:rPr>
          <w:rFonts w:eastAsia="仿宋_GB2312"/>
          <w:sz w:val="24"/>
          <w:szCs w:val="24"/>
        </w:rPr>
      </w:pPr>
      <w:r w:rsidRPr="00DF6636">
        <w:rPr>
          <w:rFonts w:eastAsia="仿宋_GB2312" w:hint="eastAsia"/>
          <w:sz w:val="24"/>
          <w:szCs w:val="24"/>
        </w:rPr>
        <w:t>4.</w:t>
      </w:r>
      <w:r w:rsidR="00833B57" w:rsidRPr="00DF6636">
        <w:rPr>
          <w:rFonts w:eastAsia="仿宋_GB2312"/>
          <w:sz w:val="24"/>
          <w:szCs w:val="24"/>
        </w:rPr>
        <w:t xml:space="preserve"> </w:t>
      </w:r>
      <w:r w:rsidRPr="00DF6636">
        <w:rPr>
          <w:rFonts w:eastAsia="仿宋_GB2312" w:hint="eastAsia"/>
          <w:sz w:val="24"/>
          <w:szCs w:val="24"/>
        </w:rPr>
        <w:t>失业与通货膨胀的关系—菲利普斯曲线</w:t>
      </w:r>
    </w:p>
    <w:p w14:paraId="08D7D2B8" w14:textId="46C3C04D" w:rsidR="00DC1550" w:rsidRPr="00DF6636" w:rsidRDefault="00DC1550" w:rsidP="00DC1550">
      <w:pPr>
        <w:spacing w:line="460" w:lineRule="exact"/>
        <w:ind w:firstLineChars="200" w:firstLine="480"/>
        <w:rPr>
          <w:rFonts w:eastAsia="仿宋_GB2312"/>
          <w:sz w:val="24"/>
          <w:szCs w:val="24"/>
        </w:rPr>
      </w:pPr>
      <w:r w:rsidRPr="00DF6636">
        <w:rPr>
          <w:rFonts w:eastAsia="仿宋_GB2312" w:hint="eastAsia"/>
          <w:sz w:val="24"/>
          <w:szCs w:val="24"/>
        </w:rPr>
        <w:t>菲利普斯曲线的提出、菲利普斯曲线的政策含义、附加预期的菲利普斯曲线、长期菲利普斯曲线</w:t>
      </w:r>
    </w:p>
    <w:p w14:paraId="3AE25E66" w14:textId="1B59AC2F" w:rsidR="00DC1550" w:rsidRPr="00DF6636" w:rsidRDefault="00DC1550" w:rsidP="00DC1550">
      <w:pPr>
        <w:spacing w:beforeLines="50" w:before="120" w:afterLines="50" w:after="120" w:line="460" w:lineRule="exact"/>
        <w:ind w:firstLineChars="200" w:firstLine="482"/>
        <w:rPr>
          <w:rFonts w:eastAsia="仿宋_GB2312"/>
          <w:b/>
          <w:sz w:val="24"/>
          <w:szCs w:val="24"/>
          <w:lang w:val="zh-CN"/>
        </w:rPr>
      </w:pPr>
      <w:r w:rsidRPr="00DF6636">
        <w:rPr>
          <w:rFonts w:eastAsia="仿宋_GB2312" w:hint="eastAsia"/>
          <w:b/>
          <w:sz w:val="24"/>
          <w:szCs w:val="24"/>
        </w:rPr>
        <w:t>（六）</w:t>
      </w:r>
      <w:r w:rsidRPr="00DF6636">
        <w:rPr>
          <w:rFonts w:eastAsia="仿宋_GB2312" w:hint="eastAsia"/>
          <w:b/>
          <w:sz w:val="24"/>
          <w:szCs w:val="24"/>
          <w:lang w:val="zh-CN"/>
        </w:rPr>
        <w:t>宏观经济政策</w:t>
      </w:r>
    </w:p>
    <w:p w14:paraId="2D046E8B" w14:textId="3AEE7DA2" w:rsidR="00D11457" w:rsidRPr="00DF6636" w:rsidRDefault="00D11457" w:rsidP="00D11457">
      <w:pPr>
        <w:spacing w:line="460" w:lineRule="exact"/>
        <w:ind w:firstLineChars="200" w:firstLine="480"/>
        <w:rPr>
          <w:rFonts w:eastAsia="仿宋_GB2312"/>
          <w:sz w:val="24"/>
          <w:szCs w:val="24"/>
        </w:rPr>
      </w:pPr>
      <w:r w:rsidRPr="00DF6636">
        <w:rPr>
          <w:rFonts w:eastAsia="仿宋_GB2312" w:hint="eastAsia"/>
          <w:sz w:val="24"/>
          <w:szCs w:val="24"/>
        </w:rPr>
        <w:t>1.</w:t>
      </w:r>
      <w:r w:rsidR="00833B57" w:rsidRPr="00DF6636">
        <w:rPr>
          <w:rFonts w:eastAsia="仿宋_GB2312"/>
          <w:sz w:val="24"/>
          <w:szCs w:val="24"/>
        </w:rPr>
        <w:t xml:space="preserve"> </w:t>
      </w:r>
      <w:r w:rsidRPr="00DF6636">
        <w:rPr>
          <w:rFonts w:eastAsia="仿宋_GB2312" w:hint="eastAsia"/>
          <w:sz w:val="24"/>
          <w:szCs w:val="24"/>
        </w:rPr>
        <w:t>经济政策目标</w:t>
      </w:r>
    </w:p>
    <w:p w14:paraId="16AC929E" w14:textId="6A5689C3" w:rsidR="00EE4168" w:rsidRPr="00DF6636" w:rsidRDefault="00EE4168" w:rsidP="00EE4168">
      <w:pPr>
        <w:spacing w:line="460" w:lineRule="exact"/>
        <w:ind w:firstLineChars="200" w:firstLine="480"/>
        <w:rPr>
          <w:rFonts w:eastAsia="仿宋_GB2312"/>
          <w:sz w:val="24"/>
          <w:szCs w:val="24"/>
        </w:rPr>
      </w:pPr>
      <w:r w:rsidRPr="00DF6636">
        <w:rPr>
          <w:rFonts w:eastAsia="仿宋_GB2312" w:hint="eastAsia"/>
          <w:sz w:val="24"/>
          <w:szCs w:val="24"/>
        </w:rPr>
        <w:t>2.</w:t>
      </w:r>
      <w:r w:rsidR="00833B57" w:rsidRPr="00DF6636">
        <w:rPr>
          <w:rFonts w:eastAsia="仿宋_GB2312"/>
          <w:sz w:val="24"/>
          <w:szCs w:val="24"/>
        </w:rPr>
        <w:t xml:space="preserve"> </w:t>
      </w:r>
      <w:r w:rsidRPr="00DF6636">
        <w:rPr>
          <w:rFonts w:eastAsia="仿宋_GB2312" w:hint="eastAsia"/>
          <w:sz w:val="24"/>
          <w:szCs w:val="24"/>
        </w:rPr>
        <w:t>财政政策和货币政策的影响</w:t>
      </w:r>
    </w:p>
    <w:p w14:paraId="75817357" w14:textId="77777777" w:rsidR="00EE4168" w:rsidRPr="00DF6636" w:rsidRDefault="00EE4168" w:rsidP="00EE4168">
      <w:pPr>
        <w:spacing w:line="460" w:lineRule="exact"/>
        <w:ind w:firstLineChars="200" w:firstLine="480"/>
        <w:rPr>
          <w:rFonts w:eastAsia="仿宋_GB2312"/>
          <w:sz w:val="24"/>
          <w:szCs w:val="24"/>
        </w:rPr>
      </w:pPr>
      <w:r w:rsidRPr="00DF6636">
        <w:rPr>
          <w:rFonts w:eastAsia="仿宋_GB2312" w:hint="eastAsia"/>
          <w:sz w:val="24"/>
          <w:szCs w:val="24"/>
        </w:rPr>
        <w:t>财政政策和货币政策的定义、财政政策和货币政策的影响</w:t>
      </w:r>
    </w:p>
    <w:p w14:paraId="1E11973A" w14:textId="14EFFCD9" w:rsidR="00D11457" w:rsidRPr="00DF6636" w:rsidRDefault="00EE4168" w:rsidP="00D11457">
      <w:pPr>
        <w:spacing w:line="460" w:lineRule="exact"/>
        <w:ind w:firstLineChars="200" w:firstLine="480"/>
        <w:rPr>
          <w:rFonts w:eastAsia="仿宋_GB2312"/>
          <w:sz w:val="24"/>
          <w:szCs w:val="24"/>
        </w:rPr>
      </w:pPr>
      <w:r w:rsidRPr="00DF6636">
        <w:rPr>
          <w:rFonts w:eastAsia="仿宋_GB2312" w:hint="eastAsia"/>
          <w:sz w:val="24"/>
          <w:szCs w:val="24"/>
        </w:rPr>
        <w:t>3</w:t>
      </w:r>
      <w:r w:rsidR="00D11457" w:rsidRPr="00DF6636">
        <w:rPr>
          <w:rFonts w:eastAsia="仿宋_GB2312" w:hint="eastAsia"/>
          <w:sz w:val="24"/>
          <w:szCs w:val="24"/>
        </w:rPr>
        <w:t>.</w:t>
      </w:r>
      <w:r w:rsidR="00833B57" w:rsidRPr="00DF6636">
        <w:rPr>
          <w:rFonts w:eastAsia="仿宋_GB2312"/>
          <w:sz w:val="24"/>
          <w:szCs w:val="24"/>
        </w:rPr>
        <w:t xml:space="preserve"> </w:t>
      </w:r>
      <w:r w:rsidR="00D11457" w:rsidRPr="00DF6636">
        <w:rPr>
          <w:rFonts w:eastAsia="仿宋_GB2312" w:hint="eastAsia"/>
          <w:sz w:val="24"/>
          <w:szCs w:val="24"/>
        </w:rPr>
        <w:t>财政政策</w:t>
      </w:r>
    </w:p>
    <w:p w14:paraId="23E33F8C" w14:textId="77777777" w:rsidR="00D11457" w:rsidRPr="00DF6636" w:rsidRDefault="00D11457" w:rsidP="00D11457">
      <w:pPr>
        <w:spacing w:line="460" w:lineRule="exact"/>
        <w:ind w:firstLineChars="200" w:firstLine="480"/>
        <w:rPr>
          <w:rFonts w:eastAsia="仿宋_GB2312"/>
          <w:sz w:val="24"/>
          <w:szCs w:val="24"/>
        </w:rPr>
      </w:pPr>
      <w:r w:rsidRPr="00DF6636">
        <w:rPr>
          <w:rFonts w:eastAsia="仿宋_GB2312" w:hint="eastAsia"/>
          <w:sz w:val="24"/>
          <w:szCs w:val="24"/>
        </w:rPr>
        <w:t>财政的构成与财政政策工具、自动稳定与斟酌使用、功能财政和预算盈余、充分就业预算盈余与财政政策方向、赤字与公债</w:t>
      </w:r>
    </w:p>
    <w:p w14:paraId="6009AF88" w14:textId="55C3BFBC" w:rsidR="00D11457" w:rsidRPr="00DF6636" w:rsidRDefault="00EE4168" w:rsidP="00D11457">
      <w:pPr>
        <w:spacing w:line="460" w:lineRule="exact"/>
        <w:ind w:firstLineChars="200" w:firstLine="480"/>
        <w:rPr>
          <w:rFonts w:eastAsia="仿宋_GB2312"/>
          <w:sz w:val="24"/>
          <w:szCs w:val="24"/>
        </w:rPr>
      </w:pPr>
      <w:r w:rsidRPr="00DF6636">
        <w:rPr>
          <w:rFonts w:eastAsia="仿宋_GB2312" w:hint="eastAsia"/>
          <w:sz w:val="24"/>
          <w:szCs w:val="24"/>
        </w:rPr>
        <w:t>4</w:t>
      </w:r>
      <w:r w:rsidR="00D11457" w:rsidRPr="00DF6636">
        <w:rPr>
          <w:rFonts w:eastAsia="仿宋_GB2312" w:hint="eastAsia"/>
          <w:sz w:val="24"/>
          <w:szCs w:val="24"/>
        </w:rPr>
        <w:t>.</w:t>
      </w:r>
      <w:r w:rsidR="00833B57" w:rsidRPr="00DF6636">
        <w:rPr>
          <w:rFonts w:eastAsia="仿宋_GB2312"/>
          <w:sz w:val="24"/>
          <w:szCs w:val="24"/>
        </w:rPr>
        <w:t xml:space="preserve"> </w:t>
      </w:r>
      <w:r w:rsidR="00D11457" w:rsidRPr="00DF6636">
        <w:rPr>
          <w:rFonts w:eastAsia="仿宋_GB2312" w:hint="eastAsia"/>
          <w:sz w:val="24"/>
          <w:szCs w:val="24"/>
        </w:rPr>
        <w:t>货币政策</w:t>
      </w:r>
    </w:p>
    <w:p w14:paraId="6E9FCDCB" w14:textId="77777777" w:rsidR="00D11457" w:rsidRPr="00DF6636" w:rsidRDefault="00D11457" w:rsidP="00D11457">
      <w:pPr>
        <w:spacing w:line="460" w:lineRule="exact"/>
        <w:ind w:firstLineChars="200" w:firstLine="480"/>
        <w:rPr>
          <w:rFonts w:eastAsia="仿宋_GB2312"/>
          <w:sz w:val="24"/>
          <w:szCs w:val="24"/>
        </w:rPr>
      </w:pPr>
      <w:r w:rsidRPr="00DF6636">
        <w:rPr>
          <w:rFonts w:eastAsia="仿宋_GB2312" w:hint="eastAsia"/>
          <w:sz w:val="24"/>
          <w:szCs w:val="24"/>
        </w:rPr>
        <w:t>商业银行和中央银行、存款创造和货币供给、债券价格与市场利息率的关系、货币政策及其工具、货币政策起作用的其他途径</w:t>
      </w:r>
    </w:p>
    <w:p w14:paraId="3690999D" w14:textId="519F8442" w:rsidR="00D11457" w:rsidRPr="00DF6636" w:rsidRDefault="00D11457" w:rsidP="00D11457">
      <w:pPr>
        <w:spacing w:line="460" w:lineRule="exact"/>
        <w:ind w:firstLineChars="200" w:firstLine="480"/>
        <w:rPr>
          <w:rFonts w:eastAsia="仿宋_GB2312"/>
          <w:sz w:val="24"/>
          <w:szCs w:val="24"/>
        </w:rPr>
      </w:pPr>
      <w:r w:rsidRPr="00DF6636">
        <w:rPr>
          <w:rFonts w:eastAsia="仿宋_GB2312" w:hint="eastAsia"/>
          <w:sz w:val="24"/>
          <w:szCs w:val="24"/>
        </w:rPr>
        <w:t>5.</w:t>
      </w:r>
      <w:r w:rsidR="00833B57" w:rsidRPr="00DF6636">
        <w:rPr>
          <w:rFonts w:eastAsia="仿宋_GB2312"/>
          <w:sz w:val="24"/>
          <w:szCs w:val="24"/>
        </w:rPr>
        <w:t xml:space="preserve"> </w:t>
      </w:r>
      <w:r w:rsidRPr="00DF6636">
        <w:rPr>
          <w:rFonts w:eastAsia="仿宋_GB2312" w:hint="eastAsia"/>
          <w:sz w:val="24"/>
          <w:szCs w:val="24"/>
        </w:rPr>
        <w:t>财政政策效果、货币政策效果</w:t>
      </w:r>
    </w:p>
    <w:p w14:paraId="6461FCEA" w14:textId="77777777" w:rsidR="00D11457" w:rsidRPr="00DF6636" w:rsidRDefault="00D11457" w:rsidP="00D11457">
      <w:pPr>
        <w:spacing w:line="460" w:lineRule="exact"/>
        <w:ind w:firstLineChars="200" w:firstLine="480"/>
        <w:rPr>
          <w:rFonts w:eastAsia="仿宋_GB2312"/>
          <w:sz w:val="24"/>
          <w:szCs w:val="24"/>
        </w:rPr>
      </w:pPr>
      <w:r w:rsidRPr="00DF6636">
        <w:rPr>
          <w:rFonts w:eastAsia="仿宋_GB2312" w:hint="eastAsia"/>
          <w:sz w:val="24"/>
          <w:szCs w:val="24"/>
        </w:rPr>
        <w:t>财政政策效果的</w:t>
      </w:r>
      <w:r w:rsidRPr="00DF6636">
        <w:rPr>
          <w:rFonts w:eastAsia="仿宋_GB2312" w:hint="eastAsia"/>
          <w:sz w:val="24"/>
          <w:szCs w:val="24"/>
        </w:rPr>
        <w:t>IS-LM</w:t>
      </w:r>
      <w:r w:rsidRPr="00DF6636">
        <w:rPr>
          <w:rFonts w:eastAsia="仿宋_GB2312" w:hint="eastAsia"/>
          <w:sz w:val="24"/>
          <w:szCs w:val="24"/>
        </w:rPr>
        <w:t>图形分析、凯恩斯主义的极端情况、挤出效应、货币政策效果的</w:t>
      </w:r>
      <w:r w:rsidRPr="00DF6636">
        <w:rPr>
          <w:rFonts w:eastAsia="仿宋_GB2312" w:hint="eastAsia"/>
          <w:sz w:val="24"/>
          <w:szCs w:val="24"/>
        </w:rPr>
        <w:t>IS-LM</w:t>
      </w:r>
      <w:r w:rsidRPr="00DF6636">
        <w:rPr>
          <w:rFonts w:eastAsia="仿宋_GB2312" w:hint="eastAsia"/>
          <w:sz w:val="24"/>
          <w:szCs w:val="24"/>
        </w:rPr>
        <w:t>图形分析、古典主义的极端情况、货币政策的局限性、两种政策的混合使用</w:t>
      </w:r>
    </w:p>
    <w:p w14:paraId="1E3097E5" w14:textId="6411B226" w:rsidR="00D11457" w:rsidRPr="00DF6636" w:rsidRDefault="00D11457" w:rsidP="00833B57">
      <w:pPr>
        <w:pStyle w:val="ae"/>
        <w:numPr>
          <w:ilvl w:val="0"/>
          <w:numId w:val="2"/>
        </w:numPr>
        <w:spacing w:line="460" w:lineRule="exact"/>
        <w:ind w:firstLineChars="0"/>
        <w:rPr>
          <w:rFonts w:eastAsia="仿宋_GB2312"/>
          <w:sz w:val="24"/>
          <w:szCs w:val="24"/>
        </w:rPr>
      </w:pPr>
      <w:r w:rsidRPr="00DF6636">
        <w:rPr>
          <w:rFonts w:eastAsia="仿宋_GB2312" w:hint="eastAsia"/>
          <w:sz w:val="24"/>
          <w:szCs w:val="24"/>
        </w:rPr>
        <w:t>宏观经济政策及理论的演变</w:t>
      </w:r>
    </w:p>
    <w:p w14:paraId="571FF6C7" w14:textId="268761A2" w:rsidR="00D11457" w:rsidRPr="00DF6636" w:rsidRDefault="00D11457" w:rsidP="00D11457">
      <w:pPr>
        <w:spacing w:line="460" w:lineRule="exact"/>
        <w:ind w:firstLineChars="200" w:firstLine="480"/>
        <w:rPr>
          <w:rFonts w:eastAsia="仿宋_GB2312"/>
          <w:sz w:val="24"/>
          <w:szCs w:val="24"/>
        </w:rPr>
      </w:pPr>
      <w:r w:rsidRPr="00DF6636">
        <w:rPr>
          <w:rFonts w:eastAsia="仿宋_GB2312" w:hint="eastAsia"/>
          <w:sz w:val="24"/>
          <w:szCs w:val="24"/>
        </w:rPr>
        <w:t>凯恩斯革命、非凯恩斯主义流派、新凯恩斯主义</w:t>
      </w:r>
    </w:p>
    <w:p w14:paraId="194C546F" w14:textId="380B8AA5" w:rsidR="00DC1550" w:rsidRPr="00DF6636" w:rsidRDefault="00DC1550" w:rsidP="00DC1550">
      <w:pPr>
        <w:spacing w:beforeLines="50" w:before="120" w:afterLines="50" w:after="120" w:line="460" w:lineRule="exact"/>
        <w:ind w:firstLineChars="200" w:firstLine="482"/>
        <w:rPr>
          <w:rFonts w:eastAsia="仿宋_GB2312"/>
          <w:b/>
          <w:sz w:val="24"/>
          <w:szCs w:val="24"/>
          <w:lang w:val="zh-CN"/>
        </w:rPr>
      </w:pPr>
      <w:r w:rsidRPr="00DF6636">
        <w:rPr>
          <w:rFonts w:eastAsia="仿宋_GB2312" w:hint="eastAsia"/>
          <w:b/>
          <w:sz w:val="24"/>
          <w:szCs w:val="24"/>
        </w:rPr>
        <w:t>（七）</w:t>
      </w:r>
      <w:r w:rsidRPr="00DF6636">
        <w:rPr>
          <w:rFonts w:eastAsia="仿宋_GB2312" w:hint="eastAsia"/>
          <w:b/>
          <w:sz w:val="24"/>
          <w:szCs w:val="24"/>
          <w:lang w:val="zh-CN"/>
        </w:rPr>
        <w:t>蒙代尔－弗莱明模型</w:t>
      </w:r>
    </w:p>
    <w:p w14:paraId="3900C72C" w14:textId="1F617E25" w:rsidR="00D55970" w:rsidRPr="00DF6636" w:rsidRDefault="00D55970" w:rsidP="00D55970">
      <w:pPr>
        <w:spacing w:line="460" w:lineRule="exact"/>
        <w:ind w:firstLineChars="200" w:firstLine="480"/>
        <w:rPr>
          <w:rFonts w:eastAsia="仿宋_GB2312"/>
          <w:sz w:val="24"/>
          <w:szCs w:val="24"/>
        </w:rPr>
      </w:pPr>
      <w:r w:rsidRPr="00DF6636">
        <w:rPr>
          <w:rFonts w:eastAsia="仿宋_GB2312" w:hint="eastAsia"/>
          <w:sz w:val="24"/>
          <w:szCs w:val="24"/>
        </w:rPr>
        <w:t>1.</w:t>
      </w:r>
      <w:r w:rsidR="00833B57" w:rsidRPr="00DF6636">
        <w:rPr>
          <w:rFonts w:eastAsia="仿宋_GB2312"/>
          <w:sz w:val="24"/>
          <w:szCs w:val="24"/>
        </w:rPr>
        <w:t xml:space="preserve"> </w:t>
      </w:r>
      <w:r w:rsidRPr="00DF6636">
        <w:rPr>
          <w:rFonts w:eastAsia="仿宋_GB2312" w:hint="eastAsia"/>
          <w:sz w:val="24"/>
          <w:szCs w:val="24"/>
        </w:rPr>
        <w:t>汇率、净出口和资本净流出</w:t>
      </w:r>
    </w:p>
    <w:p w14:paraId="1FE21620" w14:textId="5D8E9CD9" w:rsidR="00D55970" w:rsidRPr="00DF6636" w:rsidRDefault="00D55970" w:rsidP="00D55970">
      <w:pPr>
        <w:spacing w:line="460" w:lineRule="exact"/>
        <w:ind w:firstLineChars="200" w:firstLine="480"/>
        <w:rPr>
          <w:rFonts w:eastAsia="仿宋_GB2312"/>
          <w:sz w:val="24"/>
          <w:szCs w:val="24"/>
        </w:rPr>
      </w:pPr>
      <w:r w:rsidRPr="00DF6636">
        <w:rPr>
          <w:rFonts w:eastAsia="仿宋_GB2312" w:hint="eastAsia"/>
          <w:sz w:val="24"/>
          <w:szCs w:val="24"/>
        </w:rPr>
        <w:t>汇率的标价、汇率制度</w:t>
      </w:r>
      <w:r w:rsidR="005905D2" w:rsidRPr="00DF6636">
        <w:rPr>
          <w:rFonts w:eastAsia="仿宋_GB2312" w:hint="eastAsia"/>
          <w:sz w:val="24"/>
          <w:szCs w:val="24"/>
        </w:rPr>
        <w:t>、固定汇率制的运行、实际汇率、资本净流出的概念和影响因素、净出口与资本净流出相等</w:t>
      </w:r>
    </w:p>
    <w:p w14:paraId="6DE5B9F9" w14:textId="7A310E81" w:rsidR="00D55970" w:rsidRPr="00DF6636" w:rsidRDefault="00D55970" w:rsidP="00D55970">
      <w:pPr>
        <w:spacing w:line="460" w:lineRule="exact"/>
        <w:ind w:firstLineChars="200" w:firstLine="480"/>
        <w:rPr>
          <w:rFonts w:eastAsia="仿宋_GB2312"/>
          <w:sz w:val="24"/>
          <w:szCs w:val="24"/>
        </w:rPr>
      </w:pPr>
      <w:r w:rsidRPr="00DF6636">
        <w:rPr>
          <w:rFonts w:eastAsia="仿宋_GB2312" w:hint="eastAsia"/>
          <w:sz w:val="24"/>
          <w:szCs w:val="24"/>
        </w:rPr>
        <w:t>2.</w:t>
      </w:r>
      <w:r w:rsidR="00833B57" w:rsidRPr="00DF6636">
        <w:rPr>
          <w:rFonts w:eastAsia="仿宋_GB2312"/>
          <w:sz w:val="24"/>
          <w:szCs w:val="24"/>
        </w:rPr>
        <w:t xml:space="preserve"> </w:t>
      </w:r>
      <w:r w:rsidR="005905D2" w:rsidRPr="00DF6636">
        <w:rPr>
          <w:rFonts w:eastAsia="仿宋_GB2312" w:hint="eastAsia"/>
          <w:sz w:val="24"/>
          <w:szCs w:val="24"/>
        </w:rPr>
        <w:t>蒙代尔－弗莱明模型的结构</w:t>
      </w:r>
    </w:p>
    <w:p w14:paraId="211C813E" w14:textId="45E0E271" w:rsidR="00D55970" w:rsidRPr="00DF6636" w:rsidRDefault="005905D2" w:rsidP="00D55970">
      <w:pPr>
        <w:spacing w:line="460" w:lineRule="exact"/>
        <w:ind w:firstLineChars="200" w:firstLine="480"/>
        <w:rPr>
          <w:rFonts w:eastAsia="仿宋_GB2312"/>
          <w:sz w:val="24"/>
          <w:szCs w:val="24"/>
        </w:rPr>
      </w:pPr>
      <w:r w:rsidRPr="00DF6636">
        <w:rPr>
          <w:rFonts w:eastAsia="仿宋_GB2312" w:hint="eastAsia"/>
          <w:sz w:val="24"/>
          <w:szCs w:val="24"/>
        </w:rPr>
        <w:t>关键假设、开放经济的</w:t>
      </w:r>
      <w:r w:rsidRPr="00DF6636">
        <w:rPr>
          <w:rFonts w:eastAsia="仿宋_GB2312" w:hint="eastAsia"/>
          <w:sz w:val="24"/>
          <w:szCs w:val="24"/>
        </w:rPr>
        <w:t>I</w:t>
      </w:r>
      <w:r w:rsidRPr="00DF6636">
        <w:rPr>
          <w:rFonts w:eastAsia="仿宋_GB2312"/>
          <w:sz w:val="24"/>
          <w:szCs w:val="24"/>
        </w:rPr>
        <w:t>S</w:t>
      </w:r>
      <w:r w:rsidRPr="00DF6636">
        <w:rPr>
          <w:rFonts w:eastAsia="仿宋_GB2312" w:hint="eastAsia"/>
          <w:sz w:val="24"/>
          <w:szCs w:val="24"/>
        </w:rPr>
        <w:t>曲线、货币市场与</w:t>
      </w:r>
      <w:r w:rsidRPr="00DF6636">
        <w:rPr>
          <w:rFonts w:eastAsia="仿宋_GB2312" w:hint="eastAsia"/>
          <w:sz w:val="24"/>
          <w:szCs w:val="24"/>
        </w:rPr>
        <w:t>L</w:t>
      </w:r>
      <w:r w:rsidRPr="00DF6636">
        <w:rPr>
          <w:rFonts w:eastAsia="仿宋_GB2312"/>
          <w:sz w:val="24"/>
          <w:szCs w:val="24"/>
        </w:rPr>
        <w:t>M</w:t>
      </w:r>
      <w:r w:rsidRPr="00DF6636">
        <w:rPr>
          <w:rFonts w:eastAsia="仿宋_GB2312" w:hint="eastAsia"/>
          <w:sz w:val="24"/>
          <w:szCs w:val="24"/>
        </w:rPr>
        <w:t>曲线</w:t>
      </w:r>
      <w:r w:rsidR="001A4B94" w:rsidRPr="00DF6636">
        <w:rPr>
          <w:rFonts w:eastAsia="仿宋_GB2312" w:hint="eastAsia"/>
          <w:sz w:val="24"/>
          <w:szCs w:val="24"/>
        </w:rPr>
        <w:t>、蒙代尔－弗莱明模型</w:t>
      </w:r>
    </w:p>
    <w:p w14:paraId="5D96DDB2" w14:textId="0BFC479D" w:rsidR="00D55970" w:rsidRPr="00DF6636" w:rsidRDefault="00D55970" w:rsidP="00D55970">
      <w:pPr>
        <w:spacing w:line="460" w:lineRule="exact"/>
        <w:ind w:firstLineChars="200" w:firstLine="480"/>
        <w:rPr>
          <w:rFonts w:eastAsia="仿宋_GB2312"/>
          <w:sz w:val="24"/>
          <w:szCs w:val="24"/>
        </w:rPr>
      </w:pPr>
      <w:r w:rsidRPr="00DF6636">
        <w:rPr>
          <w:rFonts w:eastAsia="仿宋_GB2312" w:hint="eastAsia"/>
          <w:sz w:val="24"/>
          <w:szCs w:val="24"/>
        </w:rPr>
        <w:lastRenderedPageBreak/>
        <w:t>3.</w:t>
      </w:r>
      <w:r w:rsidR="0009078D" w:rsidRPr="00DF6636">
        <w:rPr>
          <w:rFonts w:eastAsia="仿宋_GB2312" w:hint="eastAsia"/>
          <w:sz w:val="24"/>
          <w:szCs w:val="24"/>
        </w:rPr>
        <w:t xml:space="preserve"> </w:t>
      </w:r>
      <w:r w:rsidR="0009078D" w:rsidRPr="00DF6636">
        <w:rPr>
          <w:rFonts w:eastAsia="仿宋_GB2312" w:hint="eastAsia"/>
          <w:sz w:val="24"/>
          <w:szCs w:val="24"/>
        </w:rPr>
        <w:t>蒙代尔－弗莱明模型的应用</w:t>
      </w:r>
    </w:p>
    <w:p w14:paraId="6854194A" w14:textId="51FEBDB9" w:rsidR="0009078D" w:rsidRPr="00DF6636" w:rsidRDefault="0009078D" w:rsidP="00D55970">
      <w:pPr>
        <w:spacing w:line="460" w:lineRule="exact"/>
        <w:ind w:firstLineChars="200" w:firstLine="480"/>
        <w:rPr>
          <w:rFonts w:eastAsia="仿宋_GB2312"/>
          <w:sz w:val="24"/>
          <w:szCs w:val="24"/>
        </w:rPr>
      </w:pPr>
      <w:r w:rsidRPr="00DF6636">
        <w:rPr>
          <w:rFonts w:eastAsia="仿宋_GB2312" w:hint="eastAsia"/>
          <w:sz w:val="24"/>
          <w:szCs w:val="24"/>
        </w:rPr>
        <w:t>浮动汇率制和固定汇率制下的财政政策和货币政策、</w:t>
      </w:r>
      <w:r w:rsidR="001A4B94" w:rsidRPr="00DF6636">
        <w:rPr>
          <w:rFonts w:eastAsia="仿宋_GB2312" w:hint="eastAsia"/>
          <w:sz w:val="24"/>
          <w:szCs w:val="24"/>
        </w:rPr>
        <w:t>蒙代尔－弗莱明模型政策总结、</w:t>
      </w:r>
      <w:r w:rsidRPr="00DF6636">
        <w:rPr>
          <w:rFonts w:eastAsia="仿宋_GB2312" w:hint="eastAsia"/>
          <w:sz w:val="24"/>
          <w:szCs w:val="24"/>
        </w:rPr>
        <w:t>小型开放经济的总需求曲线</w:t>
      </w:r>
    </w:p>
    <w:p w14:paraId="7FC3DC03" w14:textId="43BF9CBE" w:rsidR="00D55970" w:rsidRPr="00DF6636" w:rsidRDefault="00D55970" w:rsidP="00D55970">
      <w:pPr>
        <w:spacing w:line="460" w:lineRule="exact"/>
        <w:ind w:firstLineChars="200" w:firstLine="480"/>
        <w:rPr>
          <w:rFonts w:eastAsia="仿宋_GB2312"/>
          <w:sz w:val="24"/>
          <w:szCs w:val="24"/>
        </w:rPr>
      </w:pPr>
      <w:r w:rsidRPr="00DF6636">
        <w:rPr>
          <w:rFonts w:eastAsia="仿宋_GB2312" w:hint="eastAsia"/>
          <w:sz w:val="24"/>
          <w:szCs w:val="24"/>
        </w:rPr>
        <w:t>4.</w:t>
      </w:r>
      <w:r w:rsidR="0009078D" w:rsidRPr="00DF6636">
        <w:rPr>
          <w:rFonts w:eastAsia="仿宋_GB2312" w:hint="eastAsia"/>
          <w:sz w:val="24"/>
          <w:szCs w:val="24"/>
        </w:rPr>
        <w:t xml:space="preserve"> </w:t>
      </w:r>
      <w:r w:rsidR="0009078D" w:rsidRPr="00DF6636">
        <w:rPr>
          <w:rFonts w:eastAsia="仿宋_GB2312" w:hint="eastAsia"/>
          <w:sz w:val="24"/>
          <w:szCs w:val="24"/>
        </w:rPr>
        <w:t>蒙代尔－弗莱明模型的扩展</w:t>
      </w:r>
    </w:p>
    <w:p w14:paraId="2DD2BEB3" w14:textId="651D0E2D" w:rsidR="00C97819" w:rsidRPr="00DF6636" w:rsidRDefault="0009078D" w:rsidP="005B0C11">
      <w:pPr>
        <w:spacing w:line="460" w:lineRule="exact"/>
        <w:ind w:firstLineChars="200" w:firstLine="480"/>
        <w:rPr>
          <w:rFonts w:eastAsia="仿宋_GB2312"/>
          <w:sz w:val="24"/>
          <w:szCs w:val="24"/>
        </w:rPr>
      </w:pPr>
      <w:r w:rsidRPr="00DF6636">
        <w:rPr>
          <w:rFonts w:eastAsia="仿宋_GB2312" w:hint="eastAsia"/>
          <w:sz w:val="24"/>
          <w:szCs w:val="24"/>
        </w:rPr>
        <w:t>蒙代尔－弗莱明模型的结构、财政政策的影响、货币政策的影响</w:t>
      </w:r>
    </w:p>
    <w:p w14:paraId="2AEC66F4" w14:textId="29219736" w:rsidR="00344CD7" w:rsidRPr="00DF6636" w:rsidRDefault="00DC1550" w:rsidP="00C97819">
      <w:pPr>
        <w:spacing w:beforeLines="50" w:before="120" w:afterLines="50" w:after="120" w:line="460" w:lineRule="exact"/>
        <w:ind w:firstLineChars="200" w:firstLine="482"/>
        <w:rPr>
          <w:ins w:id="2" w:author="SL Y" w:date="2025-09-15T10:02:00Z"/>
          <w:rFonts w:eastAsia="仿宋_GB2312"/>
          <w:b/>
          <w:sz w:val="24"/>
          <w:szCs w:val="24"/>
          <w:lang w:val="zh-CN"/>
        </w:rPr>
      </w:pPr>
      <w:r w:rsidRPr="00DF6636">
        <w:rPr>
          <w:rFonts w:eastAsia="仿宋_GB2312" w:hint="eastAsia"/>
          <w:b/>
          <w:sz w:val="24"/>
          <w:szCs w:val="24"/>
        </w:rPr>
        <w:t>（八）</w:t>
      </w:r>
      <w:r w:rsidRPr="00DF6636">
        <w:rPr>
          <w:rFonts w:eastAsia="仿宋_GB2312" w:hint="eastAsia"/>
          <w:b/>
          <w:sz w:val="24"/>
          <w:szCs w:val="24"/>
          <w:lang w:val="zh-CN"/>
        </w:rPr>
        <w:t>经济增长</w:t>
      </w:r>
      <w:r w:rsidR="00C97819" w:rsidRPr="00DF6636">
        <w:rPr>
          <w:rFonts w:eastAsia="仿宋_GB2312" w:hint="eastAsia"/>
          <w:b/>
          <w:sz w:val="24"/>
          <w:szCs w:val="24"/>
          <w:lang w:val="zh-CN"/>
        </w:rPr>
        <w:t>和经济周期理论</w:t>
      </w:r>
    </w:p>
    <w:p w14:paraId="1CE2B6F2" w14:textId="47066C7D"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1.</w:t>
      </w:r>
      <w:r w:rsidR="00833B57" w:rsidRPr="00DF6636">
        <w:rPr>
          <w:rFonts w:eastAsia="仿宋_GB2312"/>
          <w:sz w:val="24"/>
          <w:szCs w:val="24"/>
        </w:rPr>
        <w:t xml:space="preserve"> </w:t>
      </w:r>
      <w:r w:rsidRPr="00DF6636">
        <w:rPr>
          <w:rFonts w:eastAsia="仿宋_GB2312" w:hint="eastAsia"/>
          <w:sz w:val="24"/>
          <w:szCs w:val="24"/>
        </w:rPr>
        <w:t>经济增长的描述和事实</w:t>
      </w:r>
    </w:p>
    <w:p w14:paraId="409125CD"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经济增长和经济发展、经济增长和发展的一些事实、经济增长的基本问题</w:t>
      </w:r>
    </w:p>
    <w:p w14:paraId="1B63F2AE" w14:textId="5C7CDA8A"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2.</w:t>
      </w:r>
      <w:r w:rsidR="00833B57" w:rsidRPr="00DF6636">
        <w:rPr>
          <w:rFonts w:eastAsia="仿宋_GB2312"/>
          <w:sz w:val="24"/>
          <w:szCs w:val="24"/>
        </w:rPr>
        <w:t xml:space="preserve"> </w:t>
      </w:r>
      <w:r w:rsidRPr="00DF6636">
        <w:rPr>
          <w:rFonts w:eastAsia="仿宋_GB2312" w:hint="eastAsia"/>
          <w:sz w:val="24"/>
          <w:szCs w:val="24"/>
        </w:rPr>
        <w:t>增长核算</w:t>
      </w:r>
    </w:p>
    <w:p w14:paraId="6461C271"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经济增长的决定因素、增长核算方程、增长的经验估算、经济增长因素分析</w:t>
      </w:r>
    </w:p>
    <w:p w14:paraId="156D62F6" w14:textId="3CD8C5E3"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3.</w:t>
      </w:r>
      <w:r w:rsidR="00833B57" w:rsidRPr="00DF6636">
        <w:rPr>
          <w:rFonts w:eastAsia="仿宋_GB2312"/>
          <w:sz w:val="24"/>
          <w:szCs w:val="24"/>
        </w:rPr>
        <w:t xml:space="preserve"> </w:t>
      </w:r>
      <w:r w:rsidRPr="00DF6636">
        <w:rPr>
          <w:rFonts w:eastAsia="仿宋_GB2312" w:hint="eastAsia"/>
          <w:sz w:val="24"/>
          <w:szCs w:val="24"/>
        </w:rPr>
        <w:t>新古典增长理论</w:t>
      </w:r>
    </w:p>
    <w:p w14:paraId="207A3F27"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基本假定和思路、没有技术进步的新古典增长模型、具有技术进步的新古典增长模型</w:t>
      </w:r>
    </w:p>
    <w:p w14:paraId="0CD56F19" w14:textId="632C6290"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4.</w:t>
      </w:r>
      <w:r w:rsidR="00833B57" w:rsidRPr="00DF6636">
        <w:rPr>
          <w:rFonts w:eastAsia="仿宋_GB2312"/>
          <w:sz w:val="24"/>
          <w:szCs w:val="24"/>
        </w:rPr>
        <w:t xml:space="preserve"> </w:t>
      </w:r>
      <w:r w:rsidRPr="00DF6636">
        <w:rPr>
          <w:rFonts w:eastAsia="仿宋_GB2312" w:hint="eastAsia"/>
          <w:sz w:val="24"/>
          <w:szCs w:val="24"/>
        </w:rPr>
        <w:t>内生增长理论</w:t>
      </w:r>
    </w:p>
    <w:p w14:paraId="7313C0D6"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基本模型、两部门模型</w:t>
      </w:r>
    </w:p>
    <w:p w14:paraId="57D9B8C4" w14:textId="38CE2AFE"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5.</w:t>
      </w:r>
      <w:r w:rsidR="00833B57" w:rsidRPr="00DF6636">
        <w:rPr>
          <w:rFonts w:eastAsia="仿宋_GB2312"/>
          <w:sz w:val="24"/>
          <w:szCs w:val="24"/>
        </w:rPr>
        <w:t xml:space="preserve"> </w:t>
      </w:r>
      <w:r w:rsidRPr="00DF6636">
        <w:rPr>
          <w:rFonts w:eastAsia="仿宋_GB2312" w:hint="eastAsia"/>
          <w:sz w:val="24"/>
          <w:szCs w:val="24"/>
        </w:rPr>
        <w:t>促进经济增长政策</w:t>
      </w:r>
    </w:p>
    <w:p w14:paraId="56922E1D"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鼓励技术进步、鼓励资本形成、增加劳动供给</w:t>
      </w:r>
    </w:p>
    <w:p w14:paraId="40FFF27D" w14:textId="585435B4"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6.</w:t>
      </w:r>
      <w:r w:rsidR="00833B57" w:rsidRPr="00DF6636">
        <w:rPr>
          <w:rFonts w:eastAsia="仿宋_GB2312"/>
          <w:sz w:val="24"/>
          <w:szCs w:val="24"/>
        </w:rPr>
        <w:t xml:space="preserve"> </w:t>
      </w:r>
      <w:r w:rsidRPr="00DF6636">
        <w:rPr>
          <w:rFonts w:eastAsia="仿宋_GB2312" w:hint="eastAsia"/>
          <w:sz w:val="24"/>
          <w:szCs w:val="24"/>
        </w:rPr>
        <w:t>经济周期的含义和特征、经济周期理论的简要回顾</w:t>
      </w:r>
    </w:p>
    <w:p w14:paraId="36068B17"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经济周期的含义、经济周期的特征、第二世界大战前的经济周期研究、第二世界大战后的经济周期理论概述</w:t>
      </w:r>
    </w:p>
    <w:p w14:paraId="3412B77D" w14:textId="0639BAB9" w:rsidR="00DC1889" w:rsidRPr="00DF6636" w:rsidRDefault="00000000" w:rsidP="00833B57">
      <w:pPr>
        <w:pStyle w:val="ae"/>
        <w:numPr>
          <w:ilvl w:val="0"/>
          <w:numId w:val="2"/>
        </w:numPr>
        <w:spacing w:line="460" w:lineRule="exact"/>
        <w:ind w:firstLineChars="0"/>
        <w:rPr>
          <w:rFonts w:eastAsia="仿宋_GB2312"/>
          <w:sz w:val="24"/>
          <w:szCs w:val="24"/>
        </w:rPr>
      </w:pPr>
      <w:r w:rsidRPr="00DF6636">
        <w:rPr>
          <w:rFonts w:eastAsia="仿宋_GB2312" w:hint="eastAsia"/>
          <w:sz w:val="24"/>
          <w:szCs w:val="24"/>
        </w:rPr>
        <w:t>乘数－加速数模型</w:t>
      </w:r>
    </w:p>
    <w:p w14:paraId="4D1610D9" w14:textId="77777777" w:rsidR="00DC1889" w:rsidRPr="00DF6636" w:rsidRDefault="00000000">
      <w:pPr>
        <w:spacing w:line="460" w:lineRule="exact"/>
        <w:ind w:firstLineChars="200" w:firstLine="480"/>
        <w:rPr>
          <w:rFonts w:eastAsia="仿宋_GB2312"/>
          <w:sz w:val="24"/>
          <w:szCs w:val="24"/>
        </w:rPr>
      </w:pPr>
      <w:r w:rsidRPr="00DF6636">
        <w:rPr>
          <w:rFonts w:eastAsia="仿宋_GB2312" w:hint="eastAsia"/>
          <w:sz w:val="24"/>
          <w:szCs w:val="24"/>
        </w:rPr>
        <w:t>加速原理、乘数－加速数模型的基本思想、乘数－加速数模型</w:t>
      </w:r>
    </w:p>
    <w:p w14:paraId="629137E3" w14:textId="5FEFAFBD" w:rsidR="00DC1889" w:rsidRPr="00DF6636" w:rsidRDefault="00000000" w:rsidP="00833B57">
      <w:pPr>
        <w:pStyle w:val="ae"/>
        <w:numPr>
          <w:ilvl w:val="0"/>
          <w:numId w:val="2"/>
        </w:numPr>
        <w:spacing w:line="460" w:lineRule="exact"/>
        <w:ind w:firstLineChars="0"/>
        <w:rPr>
          <w:rFonts w:eastAsia="仿宋_GB2312"/>
          <w:sz w:val="24"/>
          <w:szCs w:val="24"/>
        </w:rPr>
      </w:pPr>
      <w:r w:rsidRPr="00DF6636">
        <w:rPr>
          <w:rFonts w:eastAsia="仿宋_GB2312" w:hint="eastAsia"/>
          <w:sz w:val="24"/>
          <w:szCs w:val="24"/>
        </w:rPr>
        <w:t>实际经济周期理论</w:t>
      </w:r>
    </w:p>
    <w:p w14:paraId="13700E7A" w14:textId="6CB5B1E4" w:rsidR="00DC1889" w:rsidRPr="00DF6636" w:rsidRDefault="00000000" w:rsidP="00A95BA7">
      <w:pPr>
        <w:spacing w:line="460" w:lineRule="exact"/>
        <w:ind w:firstLineChars="200" w:firstLine="480"/>
        <w:rPr>
          <w:rFonts w:eastAsia="仿宋_GB2312"/>
          <w:sz w:val="24"/>
          <w:szCs w:val="24"/>
        </w:rPr>
      </w:pPr>
      <w:r w:rsidRPr="00DF6636">
        <w:rPr>
          <w:rFonts w:eastAsia="仿宋_GB2312" w:hint="eastAsia"/>
          <w:sz w:val="24"/>
          <w:szCs w:val="24"/>
        </w:rPr>
        <w:t>作为波动源的技术冲击、基本理论</w:t>
      </w:r>
    </w:p>
    <w:p w14:paraId="7D6A1781" w14:textId="3994BBF7" w:rsidR="00DC1889" w:rsidRPr="00DF6636" w:rsidRDefault="00000000" w:rsidP="00A95BA7">
      <w:pPr>
        <w:spacing w:beforeLines="50" w:before="120" w:afterLines="50" w:after="120" w:line="460" w:lineRule="exact"/>
        <w:ind w:firstLineChars="200" w:firstLine="600"/>
        <w:jc w:val="center"/>
        <w:rPr>
          <w:rFonts w:eastAsia="黑体"/>
          <w:sz w:val="30"/>
          <w:szCs w:val="30"/>
        </w:rPr>
      </w:pPr>
      <w:r w:rsidRPr="00DF6636">
        <w:rPr>
          <w:rFonts w:eastAsia="黑体" w:hint="eastAsia"/>
          <w:sz w:val="30"/>
          <w:szCs w:val="30"/>
        </w:rPr>
        <w:t>三、中央一号文件和各类工作会议精神</w:t>
      </w:r>
    </w:p>
    <w:p w14:paraId="6A149FBB" w14:textId="77777777" w:rsidR="00DC1889" w:rsidRPr="00DF6636" w:rsidRDefault="00000000">
      <w:pPr>
        <w:numPr>
          <w:ilvl w:val="0"/>
          <w:numId w:val="1"/>
        </w:numPr>
        <w:spacing w:afterLines="50" w:after="120" w:line="460" w:lineRule="exact"/>
        <w:ind w:firstLineChars="200" w:firstLine="482"/>
        <w:rPr>
          <w:rFonts w:eastAsia="仿宋_GB2312"/>
          <w:b/>
          <w:sz w:val="24"/>
          <w:szCs w:val="24"/>
          <w:lang w:val="zh-CN"/>
        </w:rPr>
      </w:pPr>
      <w:r w:rsidRPr="00DF6636">
        <w:rPr>
          <w:rFonts w:eastAsia="仿宋_GB2312" w:hint="eastAsia"/>
          <w:b/>
          <w:sz w:val="24"/>
          <w:szCs w:val="24"/>
          <w:lang w:val="zh-CN"/>
        </w:rPr>
        <w:t>近三年中央一号文件</w:t>
      </w:r>
    </w:p>
    <w:p w14:paraId="3440AA1E" w14:textId="77777777" w:rsidR="00DC1889" w:rsidRPr="00DF6636" w:rsidRDefault="00000000">
      <w:pPr>
        <w:numPr>
          <w:ilvl w:val="0"/>
          <w:numId w:val="1"/>
        </w:numPr>
        <w:spacing w:afterLines="50" w:after="120" w:line="460" w:lineRule="exact"/>
        <w:ind w:firstLineChars="200" w:firstLine="482"/>
        <w:rPr>
          <w:rFonts w:eastAsia="仿宋_GB2312"/>
          <w:b/>
          <w:sz w:val="24"/>
          <w:szCs w:val="24"/>
          <w:lang w:val="zh-CN"/>
        </w:rPr>
      </w:pPr>
      <w:r w:rsidRPr="00DF6636">
        <w:rPr>
          <w:rFonts w:eastAsia="仿宋_GB2312" w:hint="eastAsia"/>
          <w:b/>
          <w:sz w:val="24"/>
          <w:szCs w:val="24"/>
          <w:lang w:val="zh-CN"/>
        </w:rPr>
        <w:t xml:space="preserve">近三年中央经济工作会议精神　</w:t>
      </w:r>
    </w:p>
    <w:p w14:paraId="2FCB0AEE" w14:textId="77777777" w:rsidR="00DC1889" w:rsidRPr="00DF6636" w:rsidRDefault="00000000">
      <w:pPr>
        <w:numPr>
          <w:ilvl w:val="0"/>
          <w:numId w:val="1"/>
        </w:numPr>
        <w:spacing w:afterLines="50" w:after="120" w:line="460" w:lineRule="exact"/>
        <w:ind w:firstLineChars="200" w:firstLine="482"/>
        <w:rPr>
          <w:rFonts w:eastAsia="仿宋_GB2312"/>
          <w:b/>
          <w:sz w:val="24"/>
          <w:szCs w:val="24"/>
          <w:lang w:val="zh-CN"/>
        </w:rPr>
      </w:pPr>
      <w:r w:rsidRPr="00DF6636">
        <w:rPr>
          <w:rFonts w:eastAsia="仿宋_GB2312" w:hint="eastAsia"/>
          <w:b/>
          <w:sz w:val="24"/>
          <w:szCs w:val="24"/>
          <w:lang w:val="zh-CN"/>
        </w:rPr>
        <w:t>近三年</w:t>
      </w:r>
      <w:r w:rsidRPr="00DF6636">
        <w:rPr>
          <w:rFonts w:eastAsia="仿宋_GB2312" w:hint="eastAsia"/>
          <w:b/>
          <w:sz w:val="24"/>
          <w:szCs w:val="24"/>
        </w:rPr>
        <w:t>政府</w:t>
      </w:r>
      <w:r w:rsidRPr="00DF6636">
        <w:rPr>
          <w:rFonts w:eastAsia="仿宋_GB2312" w:hint="eastAsia"/>
          <w:b/>
          <w:sz w:val="24"/>
          <w:szCs w:val="24"/>
          <w:lang w:val="zh-CN"/>
        </w:rPr>
        <w:t>工作</w:t>
      </w:r>
      <w:r w:rsidRPr="00DF6636">
        <w:rPr>
          <w:rFonts w:eastAsia="仿宋_GB2312" w:hint="eastAsia"/>
          <w:b/>
          <w:sz w:val="24"/>
          <w:szCs w:val="24"/>
        </w:rPr>
        <w:t>报告</w:t>
      </w:r>
    </w:p>
    <w:p w14:paraId="0F03CD57" w14:textId="10DC46D9" w:rsidR="00DC1889" w:rsidRPr="00DF6636" w:rsidRDefault="00000000" w:rsidP="00A95BA7">
      <w:pPr>
        <w:numPr>
          <w:ilvl w:val="0"/>
          <w:numId w:val="1"/>
        </w:numPr>
        <w:spacing w:afterLines="50" w:after="120" w:line="460" w:lineRule="exact"/>
        <w:ind w:firstLineChars="200" w:firstLine="482"/>
        <w:rPr>
          <w:rFonts w:eastAsia="仿宋_GB2312"/>
          <w:b/>
          <w:sz w:val="24"/>
          <w:szCs w:val="24"/>
          <w:lang w:val="zh-CN"/>
        </w:rPr>
      </w:pPr>
      <w:r w:rsidRPr="00DF6636">
        <w:rPr>
          <w:rFonts w:eastAsia="仿宋_GB2312" w:hint="eastAsia"/>
          <w:b/>
          <w:sz w:val="24"/>
          <w:szCs w:val="24"/>
        </w:rPr>
        <w:t>中华人民共和国国民经济和社会发展第十四个五年规划（</w:t>
      </w:r>
      <w:r w:rsidRPr="00DF6636">
        <w:rPr>
          <w:rFonts w:eastAsia="仿宋_GB2312" w:hint="eastAsia"/>
          <w:b/>
          <w:sz w:val="24"/>
          <w:szCs w:val="24"/>
        </w:rPr>
        <w:t>2021-2025</w:t>
      </w:r>
      <w:r w:rsidRPr="00DF6636">
        <w:rPr>
          <w:rFonts w:eastAsia="仿宋_GB2312" w:hint="eastAsia"/>
          <w:b/>
          <w:sz w:val="24"/>
          <w:szCs w:val="24"/>
        </w:rPr>
        <w:t>年）和</w:t>
      </w:r>
      <w:r w:rsidRPr="00DF6636">
        <w:rPr>
          <w:rFonts w:eastAsia="仿宋_GB2312" w:hint="eastAsia"/>
          <w:b/>
          <w:sz w:val="24"/>
          <w:szCs w:val="24"/>
        </w:rPr>
        <w:t>2035</w:t>
      </w:r>
      <w:r w:rsidRPr="00DF6636">
        <w:rPr>
          <w:rFonts w:eastAsia="仿宋_GB2312" w:hint="eastAsia"/>
          <w:b/>
          <w:sz w:val="24"/>
          <w:szCs w:val="24"/>
        </w:rPr>
        <w:t>年远景目标纲要</w:t>
      </w:r>
    </w:p>
    <w:sectPr w:rsidR="00DC1889" w:rsidRPr="00DF6636">
      <w:footerReference w:type="default" r:id="rId8"/>
      <w:pgSz w:w="11906" w:h="16838"/>
      <w:pgMar w:top="1418" w:right="1134" w:bottom="1134" w:left="1134" w:header="851" w:footer="992" w:gutter="0"/>
      <w:cols w:space="425"/>
      <w:docGrid w:linePitch="323"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DCAF2" w14:textId="77777777" w:rsidR="000430F9" w:rsidRDefault="000430F9">
      <w:r>
        <w:separator/>
      </w:r>
    </w:p>
  </w:endnote>
  <w:endnote w:type="continuationSeparator" w:id="0">
    <w:p w14:paraId="0697B01B" w14:textId="77777777" w:rsidR="000430F9" w:rsidRDefault="00043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E01F4" w14:textId="77777777" w:rsidR="00DC1889" w:rsidRDefault="00000000">
    <w:pPr>
      <w:pStyle w:val="a6"/>
    </w:pPr>
    <w:r>
      <w:rPr>
        <w:noProof/>
      </w:rPr>
      <mc:AlternateContent>
        <mc:Choice Requires="wps">
          <w:drawing>
            <wp:anchor distT="0" distB="0" distL="114300" distR="114300" simplePos="0" relativeHeight="251659264" behindDoc="0" locked="0" layoutInCell="1" allowOverlap="1" wp14:anchorId="792C346F" wp14:editId="2FE48122">
              <wp:simplePos x="0" y="0"/>
              <wp:positionH relativeFrom="margin">
                <wp:align>right</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C3AC419" w14:textId="77777777" w:rsidR="00DC1889" w:rsidRDefault="00000000">
                          <w:pPr>
                            <w:pStyle w:val="a6"/>
                          </w:pPr>
                          <w:r>
                            <w:rPr>
                              <w:rFonts w:hint="eastAsia"/>
                            </w:rPr>
                            <w:fldChar w:fldCharType="begin"/>
                          </w:r>
                          <w:r>
                            <w:rPr>
                              <w:rFonts w:hint="eastAsia"/>
                            </w:rPr>
                            <w:instrText xml:space="preserve"> PAGE  \* MERGEFORMAT </w:instrText>
                          </w:r>
                          <w:r>
                            <w:rPr>
                              <w:rFonts w:hint="eastAsia"/>
                            </w:rPr>
                            <w:fldChar w:fldCharType="separate"/>
                          </w:r>
                          <w:r>
                            <w:t>9</w:t>
                          </w:r>
                          <w:r>
                            <w:rPr>
                              <w:rFonts w:hint="eastAsia"/>
                            </w:rPr>
                            <w:fldChar w:fldCharType="end"/>
                          </w:r>
                        </w:p>
                      </w:txbxContent>
                    </wps:txbx>
                    <wps:bodyPr wrap="none" lIns="0" tIns="0" rIns="0" bIns="0">
                      <a:spAutoFit/>
                    </wps:bodyPr>
                  </wps:wsp>
                </a:graphicData>
              </a:graphic>
            </wp:anchor>
          </w:drawing>
        </mc:Choice>
        <mc:Fallback>
          <w:pict>
            <v:shapetype w14:anchorId="792C346F" id="_x0000_t202" coordsize="21600,21600" o:spt="202" path="m,l,21600r21600,l21600,xe">
              <v:stroke joinstyle="miter"/>
              <v:path gradientshapeok="t" o:connecttype="rect"/>
            </v:shapetype>
            <v:shape id="文本框 1025" o:spid="_x0000_s1026" type="#_x0000_t202" style="position:absolute;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filled="f" stroked="f">
              <v:textbox style="mso-fit-shape-to-text:t" inset="0,0,0,0">
                <w:txbxContent>
                  <w:p w14:paraId="6C3AC419" w14:textId="77777777" w:rsidR="00DC1889" w:rsidRDefault="00000000">
                    <w:pPr>
                      <w:pStyle w:val="a6"/>
                    </w:pPr>
                    <w:r>
                      <w:rPr>
                        <w:rFonts w:hint="eastAsia"/>
                      </w:rPr>
                      <w:fldChar w:fldCharType="begin"/>
                    </w:r>
                    <w:r>
                      <w:rPr>
                        <w:rFonts w:hint="eastAsia"/>
                      </w:rPr>
                      <w:instrText xml:space="preserve"> PAGE  \* MERGEFORMAT </w:instrText>
                    </w:r>
                    <w:r>
                      <w:rPr>
                        <w:rFonts w:hint="eastAsia"/>
                      </w:rPr>
                      <w:fldChar w:fldCharType="separate"/>
                    </w:r>
                    <w:r>
                      <w:t>9</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2CEEA" w14:textId="77777777" w:rsidR="000430F9" w:rsidRDefault="000430F9">
      <w:r>
        <w:separator/>
      </w:r>
    </w:p>
  </w:footnote>
  <w:footnote w:type="continuationSeparator" w:id="0">
    <w:p w14:paraId="3E6BDDAD" w14:textId="77777777" w:rsidR="000430F9" w:rsidRDefault="000430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873F3B"/>
    <w:multiLevelType w:val="hybridMultilevel"/>
    <w:tmpl w:val="47B202C6"/>
    <w:lvl w:ilvl="0" w:tplc="AA0C0376">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1" w15:restartNumberingAfterBreak="0">
    <w:nsid w:val="35B58D0B"/>
    <w:multiLevelType w:val="singleLevel"/>
    <w:tmpl w:val="35B58D0B"/>
    <w:lvl w:ilvl="0">
      <w:start w:val="1"/>
      <w:numFmt w:val="chineseCounting"/>
      <w:suff w:val="nothing"/>
      <w:lvlText w:val="（%1）"/>
      <w:lvlJc w:val="left"/>
      <w:rPr>
        <w:rFonts w:hint="eastAsia"/>
      </w:rPr>
    </w:lvl>
  </w:abstractNum>
  <w:num w:numId="1" w16cid:durableId="743912014">
    <w:abstractNumId w:val="1"/>
  </w:num>
  <w:num w:numId="2" w16cid:durableId="138583053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L Y">
    <w15:presenceInfo w15:providerId="Windows Live" w15:userId="fd1156fba73f79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defaultTabStop w:val="425"/>
  <w:drawingGridHorizontalSpacing w:val="96"/>
  <w:drawingGridVerticalSpacing w:val="323"/>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zZhN2UzYWNjNWE1NDEwZmUxYjMyMzAyODg2MjcyN2YifQ=="/>
  </w:docVars>
  <w:rsids>
    <w:rsidRoot w:val="00F73A15"/>
    <w:rsid w:val="00002A5C"/>
    <w:rsid w:val="00006F1E"/>
    <w:rsid w:val="000142B9"/>
    <w:rsid w:val="00021372"/>
    <w:rsid w:val="00022A0F"/>
    <w:rsid w:val="00034E88"/>
    <w:rsid w:val="000427EC"/>
    <w:rsid w:val="000430F9"/>
    <w:rsid w:val="0004471B"/>
    <w:rsid w:val="00053B9C"/>
    <w:rsid w:val="00057C79"/>
    <w:rsid w:val="00061863"/>
    <w:rsid w:val="00063661"/>
    <w:rsid w:val="00075DD8"/>
    <w:rsid w:val="00077A6D"/>
    <w:rsid w:val="00081A92"/>
    <w:rsid w:val="0009078D"/>
    <w:rsid w:val="000927EA"/>
    <w:rsid w:val="00093F5E"/>
    <w:rsid w:val="00094349"/>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55C1"/>
    <w:rsid w:val="001172ED"/>
    <w:rsid w:val="001423CE"/>
    <w:rsid w:val="0014642B"/>
    <w:rsid w:val="001467C2"/>
    <w:rsid w:val="00147B67"/>
    <w:rsid w:val="0015224A"/>
    <w:rsid w:val="00153D62"/>
    <w:rsid w:val="001548B6"/>
    <w:rsid w:val="00155CF3"/>
    <w:rsid w:val="0016247E"/>
    <w:rsid w:val="00165EAD"/>
    <w:rsid w:val="0017335F"/>
    <w:rsid w:val="00182826"/>
    <w:rsid w:val="0018386E"/>
    <w:rsid w:val="00187CF5"/>
    <w:rsid w:val="00195886"/>
    <w:rsid w:val="001962B0"/>
    <w:rsid w:val="00196325"/>
    <w:rsid w:val="00196F51"/>
    <w:rsid w:val="001A0DE1"/>
    <w:rsid w:val="001A4B94"/>
    <w:rsid w:val="001A673C"/>
    <w:rsid w:val="001A7371"/>
    <w:rsid w:val="001B3E6A"/>
    <w:rsid w:val="001D06F4"/>
    <w:rsid w:val="001D3B16"/>
    <w:rsid w:val="001F4FDC"/>
    <w:rsid w:val="001F5AB5"/>
    <w:rsid w:val="001F5C2A"/>
    <w:rsid w:val="001F7628"/>
    <w:rsid w:val="0020584A"/>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80A"/>
    <w:rsid w:val="002B5E6C"/>
    <w:rsid w:val="002B7626"/>
    <w:rsid w:val="002E662C"/>
    <w:rsid w:val="002E68D7"/>
    <w:rsid w:val="00304198"/>
    <w:rsid w:val="00315F45"/>
    <w:rsid w:val="003444DD"/>
    <w:rsid w:val="00344CD7"/>
    <w:rsid w:val="00347AA4"/>
    <w:rsid w:val="003537DE"/>
    <w:rsid w:val="00357E3D"/>
    <w:rsid w:val="003601A4"/>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26B8"/>
    <w:rsid w:val="003D47E0"/>
    <w:rsid w:val="003D601A"/>
    <w:rsid w:val="003D70D9"/>
    <w:rsid w:val="003E34DF"/>
    <w:rsid w:val="00407CAF"/>
    <w:rsid w:val="00424AC6"/>
    <w:rsid w:val="00427EE3"/>
    <w:rsid w:val="00433D28"/>
    <w:rsid w:val="00434D46"/>
    <w:rsid w:val="00435381"/>
    <w:rsid w:val="00444531"/>
    <w:rsid w:val="00447252"/>
    <w:rsid w:val="00452A63"/>
    <w:rsid w:val="004607EC"/>
    <w:rsid w:val="004609D2"/>
    <w:rsid w:val="004638FC"/>
    <w:rsid w:val="0046690D"/>
    <w:rsid w:val="00477345"/>
    <w:rsid w:val="00485106"/>
    <w:rsid w:val="0048594F"/>
    <w:rsid w:val="004942D7"/>
    <w:rsid w:val="004963E7"/>
    <w:rsid w:val="004A29B4"/>
    <w:rsid w:val="004B38BC"/>
    <w:rsid w:val="004B5C0D"/>
    <w:rsid w:val="004C3AAA"/>
    <w:rsid w:val="004D60CB"/>
    <w:rsid w:val="004D7604"/>
    <w:rsid w:val="004E2CA0"/>
    <w:rsid w:val="004F0A69"/>
    <w:rsid w:val="004F2D0C"/>
    <w:rsid w:val="00504404"/>
    <w:rsid w:val="005108C4"/>
    <w:rsid w:val="0051149E"/>
    <w:rsid w:val="005118F3"/>
    <w:rsid w:val="00514378"/>
    <w:rsid w:val="00516461"/>
    <w:rsid w:val="00522010"/>
    <w:rsid w:val="0052319F"/>
    <w:rsid w:val="00531821"/>
    <w:rsid w:val="005347BE"/>
    <w:rsid w:val="005429D4"/>
    <w:rsid w:val="0054366F"/>
    <w:rsid w:val="005506FB"/>
    <w:rsid w:val="00555BC6"/>
    <w:rsid w:val="00586EC4"/>
    <w:rsid w:val="005875D2"/>
    <w:rsid w:val="00587B52"/>
    <w:rsid w:val="005905D2"/>
    <w:rsid w:val="00591027"/>
    <w:rsid w:val="005966FE"/>
    <w:rsid w:val="005A1FFB"/>
    <w:rsid w:val="005B0C11"/>
    <w:rsid w:val="005C3A72"/>
    <w:rsid w:val="005D0BED"/>
    <w:rsid w:val="005D0F90"/>
    <w:rsid w:val="005D2493"/>
    <w:rsid w:val="005D3A0C"/>
    <w:rsid w:val="005E1D94"/>
    <w:rsid w:val="005E4A3C"/>
    <w:rsid w:val="005F2B82"/>
    <w:rsid w:val="005F35D5"/>
    <w:rsid w:val="005F563A"/>
    <w:rsid w:val="0060054D"/>
    <w:rsid w:val="006020B2"/>
    <w:rsid w:val="00607AFF"/>
    <w:rsid w:val="006101CB"/>
    <w:rsid w:val="006109B4"/>
    <w:rsid w:val="0061101F"/>
    <w:rsid w:val="00615EAA"/>
    <w:rsid w:val="00616111"/>
    <w:rsid w:val="0061638E"/>
    <w:rsid w:val="00622F14"/>
    <w:rsid w:val="0062314C"/>
    <w:rsid w:val="00626B6D"/>
    <w:rsid w:val="006316A5"/>
    <w:rsid w:val="00633982"/>
    <w:rsid w:val="00633FDA"/>
    <w:rsid w:val="00634021"/>
    <w:rsid w:val="006416D1"/>
    <w:rsid w:val="006452A4"/>
    <w:rsid w:val="00652FAD"/>
    <w:rsid w:val="00656FDF"/>
    <w:rsid w:val="0066577F"/>
    <w:rsid w:val="00666D6B"/>
    <w:rsid w:val="0067147C"/>
    <w:rsid w:val="006731B9"/>
    <w:rsid w:val="006744AC"/>
    <w:rsid w:val="00682A5E"/>
    <w:rsid w:val="00683794"/>
    <w:rsid w:val="006902AF"/>
    <w:rsid w:val="006957A2"/>
    <w:rsid w:val="006B6B31"/>
    <w:rsid w:val="006C150E"/>
    <w:rsid w:val="006D16CF"/>
    <w:rsid w:val="006D225F"/>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43B15"/>
    <w:rsid w:val="00744B27"/>
    <w:rsid w:val="007456F0"/>
    <w:rsid w:val="007458C2"/>
    <w:rsid w:val="007458F8"/>
    <w:rsid w:val="007505C3"/>
    <w:rsid w:val="00753B2D"/>
    <w:rsid w:val="007558AF"/>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D44F5"/>
    <w:rsid w:val="007E2CF2"/>
    <w:rsid w:val="007F0653"/>
    <w:rsid w:val="007F6A41"/>
    <w:rsid w:val="00800876"/>
    <w:rsid w:val="008034E7"/>
    <w:rsid w:val="00810912"/>
    <w:rsid w:val="00826E54"/>
    <w:rsid w:val="00833B57"/>
    <w:rsid w:val="0083460B"/>
    <w:rsid w:val="008375AE"/>
    <w:rsid w:val="008376DF"/>
    <w:rsid w:val="0084396E"/>
    <w:rsid w:val="00847B8E"/>
    <w:rsid w:val="00850FC0"/>
    <w:rsid w:val="00851026"/>
    <w:rsid w:val="00852944"/>
    <w:rsid w:val="00862F40"/>
    <w:rsid w:val="008656DD"/>
    <w:rsid w:val="00874917"/>
    <w:rsid w:val="00876237"/>
    <w:rsid w:val="00884D4D"/>
    <w:rsid w:val="00887440"/>
    <w:rsid w:val="00890559"/>
    <w:rsid w:val="0089297C"/>
    <w:rsid w:val="0089354A"/>
    <w:rsid w:val="008936E4"/>
    <w:rsid w:val="0089783C"/>
    <w:rsid w:val="008A237D"/>
    <w:rsid w:val="008A4A04"/>
    <w:rsid w:val="008A6ADA"/>
    <w:rsid w:val="008C1DA9"/>
    <w:rsid w:val="008C7102"/>
    <w:rsid w:val="008C7F38"/>
    <w:rsid w:val="008C7FFC"/>
    <w:rsid w:val="008D3202"/>
    <w:rsid w:val="008D47A1"/>
    <w:rsid w:val="008D584E"/>
    <w:rsid w:val="008E21A3"/>
    <w:rsid w:val="008E4047"/>
    <w:rsid w:val="008E5985"/>
    <w:rsid w:val="008E6CD8"/>
    <w:rsid w:val="008F7632"/>
    <w:rsid w:val="00901C1F"/>
    <w:rsid w:val="0091578D"/>
    <w:rsid w:val="00917E5E"/>
    <w:rsid w:val="00925A85"/>
    <w:rsid w:val="00931669"/>
    <w:rsid w:val="009403B1"/>
    <w:rsid w:val="00951421"/>
    <w:rsid w:val="009526CD"/>
    <w:rsid w:val="00953363"/>
    <w:rsid w:val="00964DBB"/>
    <w:rsid w:val="009675A5"/>
    <w:rsid w:val="00970A7C"/>
    <w:rsid w:val="0097437F"/>
    <w:rsid w:val="00976A9C"/>
    <w:rsid w:val="009830F3"/>
    <w:rsid w:val="00984A1F"/>
    <w:rsid w:val="0098605F"/>
    <w:rsid w:val="009952D5"/>
    <w:rsid w:val="00995E03"/>
    <w:rsid w:val="009A0A83"/>
    <w:rsid w:val="009A26C0"/>
    <w:rsid w:val="009A4EA3"/>
    <w:rsid w:val="009A615F"/>
    <w:rsid w:val="009C0F1F"/>
    <w:rsid w:val="009C18D7"/>
    <w:rsid w:val="009D1B5C"/>
    <w:rsid w:val="009D24F1"/>
    <w:rsid w:val="009D31A4"/>
    <w:rsid w:val="009D60F1"/>
    <w:rsid w:val="009E560D"/>
    <w:rsid w:val="009E6BE9"/>
    <w:rsid w:val="009F2A4D"/>
    <w:rsid w:val="009F2B66"/>
    <w:rsid w:val="009F5C63"/>
    <w:rsid w:val="00A0191E"/>
    <w:rsid w:val="00A02106"/>
    <w:rsid w:val="00A14B46"/>
    <w:rsid w:val="00A16113"/>
    <w:rsid w:val="00A21969"/>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95BA7"/>
    <w:rsid w:val="00AA6F54"/>
    <w:rsid w:val="00AA7A36"/>
    <w:rsid w:val="00AB6012"/>
    <w:rsid w:val="00AB682D"/>
    <w:rsid w:val="00AC2DAB"/>
    <w:rsid w:val="00AC3AEA"/>
    <w:rsid w:val="00AC6EE3"/>
    <w:rsid w:val="00AD0F3E"/>
    <w:rsid w:val="00AD6852"/>
    <w:rsid w:val="00AE627C"/>
    <w:rsid w:val="00AE64A4"/>
    <w:rsid w:val="00AF3549"/>
    <w:rsid w:val="00AF4D28"/>
    <w:rsid w:val="00B352B6"/>
    <w:rsid w:val="00B3585C"/>
    <w:rsid w:val="00B41E39"/>
    <w:rsid w:val="00B47726"/>
    <w:rsid w:val="00B51969"/>
    <w:rsid w:val="00B564FF"/>
    <w:rsid w:val="00B66522"/>
    <w:rsid w:val="00B73582"/>
    <w:rsid w:val="00B77C82"/>
    <w:rsid w:val="00B8107B"/>
    <w:rsid w:val="00B91277"/>
    <w:rsid w:val="00BC0619"/>
    <w:rsid w:val="00BC1DBF"/>
    <w:rsid w:val="00BC3677"/>
    <w:rsid w:val="00BC78F1"/>
    <w:rsid w:val="00BD1725"/>
    <w:rsid w:val="00BD6430"/>
    <w:rsid w:val="00BF0AFA"/>
    <w:rsid w:val="00BF3ABB"/>
    <w:rsid w:val="00BF76DF"/>
    <w:rsid w:val="00C00BA2"/>
    <w:rsid w:val="00C0294C"/>
    <w:rsid w:val="00C14E4D"/>
    <w:rsid w:val="00C2754B"/>
    <w:rsid w:val="00C33818"/>
    <w:rsid w:val="00C35D66"/>
    <w:rsid w:val="00C37719"/>
    <w:rsid w:val="00C606DC"/>
    <w:rsid w:val="00C731FB"/>
    <w:rsid w:val="00C73D3D"/>
    <w:rsid w:val="00C74BE9"/>
    <w:rsid w:val="00C85A5C"/>
    <w:rsid w:val="00C916F3"/>
    <w:rsid w:val="00C9349A"/>
    <w:rsid w:val="00C94F58"/>
    <w:rsid w:val="00C97819"/>
    <w:rsid w:val="00CA18DC"/>
    <w:rsid w:val="00CB2F8F"/>
    <w:rsid w:val="00CB548E"/>
    <w:rsid w:val="00CB69F5"/>
    <w:rsid w:val="00CC3CD9"/>
    <w:rsid w:val="00CC52C9"/>
    <w:rsid w:val="00CC788A"/>
    <w:rsid w:val="00CD0ACD"/>
    <w:rsid w:val="00CD488E"/>
    <w:rsid w:val="00CE0B79"/>
    <w:rsid w:val="00CE6AC9"/>
    <w:rsid w:val="00CF16DE"/>
    <w:rsid w:val="00D01BCD"/>
    <w:rsid w:val="00D11457"/>
    <w:rsid w:val="00D2031A"/>
    <w:rsid w:val="00D23B98"/>
    <w:rsid w:val="00D42592"/>
    <w:rsid w:val="00D501D8"/>
    <w:rsid w:val="00D50F88"/>
    <w:rsid w:val="00D54F9E"/>
    <w:rsid w:val="00D55970"/>
    <w:rsid w:val="00D55AC1"/>
    <w:rsid w:val="00D604DE"/>
    <w:rsid w:val="00D640AD"/>
    <w:rsid w:val="00D7373B"/>
    <w:rsid w:val="00D74290"/>
    <w:rsid w:val="00D8154A"/>
    <w:rsid w:val="00D9331C"/>
    <w:rsid w:val="00DA0716"/>
    <w:rsid w:val="00DB2B3E"/>
    <w:rsid w:val="00DB3E7A"/>
    <w:rsid w:val="00DB5A20"/>
    <w:rsid w:val="00DC1550"/>
    <w:rsid w:val="00DC1889"/>
    <w:rsid w:val="00DD2F13"/>
    <w:rsid w:val="00DD3E7A"/>
    <w:rsid w:val="00DE2066"/>
    <w:rsid w:val="00DF0C90"/>
    <w:rsid w:val="00DF6636"/>
    <w:rsid w:val="00DF72FA"/>
    <w:rsid w:val="00E01DAD"/>
    <w:rsid w:val="00E032FE"/>
    <w:rsid w:val="00E10130"/>
    <w:rsid w:val="00E13C52"/>
    <w:rsid w:val="00E16D06"/>
    <w:rsid w:val="00E26282"/>
    <w:rsid w:val="00E3397F"/>
    <w:rsid w:val="00E373F1"/>
    <w:rsid w:val="00E37BFB"/>
    <w:rsid w:val="00E40EB6"/>
    <w:rsid w:val="00E4240F"/>
    <w:rsid w:val="00E543C5"/>
    <w:rsid w:val="00E55925"/>
    <w:rsid w:val="00E55F14"/>
    <w:rsid w:val="00E602CC"/>
    <w:rsid w:val="00E61139"/>
    <w:rsid w:val="00E64E87"/>
    <w:rsid w:val="00E65B23"/>
    <w:rsid w:val="00E70F16"/>
    <w:rsid w:val="00E7138A"/>
    <w:rsid w:val="00E74EE5"/>
    <w:rsid w:val="00E83972"/>
    <w:rsid w:val="00E916C8"/>
    <w:rsid w:val="00EB022D"/>
    <w:rsid w:val="00EB4440"/>
    <w:rsid w:val="00EC3C1E"/>
    <w:rsid w:val="00EC4D3C"/>
    <w:rsid w:val="00ED0AB8"/>
    <w:rsid w:val="00EE25B4"/>
    <w:rsid w:val="00EE4168"/>
    <w:rsid w:val="00EF4178"/>
    <w:rsid w:val="00F0239A"/>
    <w:rsid w:val="00F07511"/>
    <w:rsid w:val="00F104C0"/>
    <w:rsid w:val="00F106BD"/>
    <w:rsid w:val="00F1123C"/>
    <w:rsid w:val="00F21E1F"/>
    <w:rsid w:val="00F22C6A"/>
    <w:rsid w:val="00F23907"/>
    <w:rsid w:val="00F24384"/>
    <w:rsid w:val="00F258DA"/>
    <w:rsid w:val="00F262C1"/>
    <w:rsid w:val="00F37DCA"/>
    <w:rsid w:val="00F4135D"/>
    <w:rsid w:val="00F4711E"/>
    <w:rsid w:val="00F51555"/>
    <w:rsid w:val="00F53214"/>
    <w:rsid w:val="00F53BDF"/>
    <w:rsid w:val="00F561C6"/>
    <w:rsid w:val="00F636C8"/>
    <w:rsid w:val="00F6587E"/>
    <w:rsid w:val="00F739CF"/>
    <w:rsid w:val="00F73A15"/>
    <w:rsid w:val="00F76BA4"/>
    <w:rsid w:val="00F83342"/>
    <w:rsid w:val="00F9215C"/>
    <w:rsid w:val="00F959EB"/>
    <w:rsid w:val="00F96704"/>
    <w:rsid w:val="00FA024C"/>
    <w:rsid w:val="00FA14C9"/>
    <w:rsid w:val="00FA18C0"/>
    <w:rsid w:val="00FA7B6C"/>
    <w:rsid w:val="00FB0C6C"/>
    <w:rsid w:val="00FB5D30"/>
    <w:rsid w:val="00FD7559"/>
    <w:rsid w:val="00FE35BD"/>
    <w:rsid w:val="00FF66DE"/>
    <w:rsid w:val="09297778"/>
    <w:rsid w:val="0C7577CD"/>
    <w:rsid w:val="0D307C2A"/>
    <w:rsid w:val="0F8751F8"/>
    <w:rsid w:val="0F985657"/>
    <w:rsid w:val="107E12C1"/>
    <w:rsid w:val="1138361D"/>
    <w:rsid w:val="136B7C86"/>
    <w:rsid w:val="19D13C3F"/>
    <w:rsid w:val="1F8B4890"/>
    <w:rsid w:val="1FED72F9"/>
    <w:rsid w:val="2A157B78"/>
    <w:rsid w:val="2F837CC7"/>
    <w:rsid w:val="30E318CA"/>
    <w:rsid w:val="53E50E28"/>
    <w:rsid w:val="5A6A06C9"/>
    <w:rsid w:val="5F1703B3"/>
    <w:rsid w:val="6B5B46E4"/>
    <w:rsid w:val="6DCE649B"/>
    <w:rsid w:val="701724AD"/>
    <w:rsid w:val="7F7836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E47DDF"/>
  <w15:docId w15:val="{E9A3FAA6-D94E-429B-9DB8-E60E0BA0D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Indent" w:uiPriority="99"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55970"/>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qFormat/>
    <w:pPr>
      <w:spacing w:beforeLines="30" w:line="480" w:lineRule="exact"/>
      <w:ind w:firstLineChars="200" w:firstLine="520"/>
    </w:pPr>
    <w:rPr>
      <w:rFonts w:hAnsi="宋体"/>
      <w:sz w:val="26"/>
      <w:szCs w:val="32"/>
    </w:rPr>
  </w:style>
  <w:style w:type="paragraph" w:styleId="a5">
    <w:name w:val="Balloon Text"/>
    <w:basedOn w:val="a"/>
    <w:semiHidden/>
    <w:qFormat/>
    <w:rPr>
      <w:sz w:val="18"/>
      <w:szCs w:val="18"/>
    </w:rPr>
  </w:style>
  <w:style w:type="paragraph" w:styleId="a6">
    <w:name w:val="footer"/>
    <w:basedOn w:val="a"/>
    <w:link w:val="a7"/>
    <w:qFormat/>
    <w:pPr>
      <w:tabs>
        <w:tab w:val="center" w:pos="4153"/>
        <w:tab w:val="right" w:pos="8306"/>
      </w:tabs>
      <w:snapToGrid w:val="0"/>
      <w:jc w:val="left"/>
    </w:pPr>
    <w:rPr>
      <w:sz w:val="18"/>
      <w:szCs w:val="18"/>
    </w:rPr>
  </w:style>
  <w:style w:type="paragraph" w:styleId="a8">
    <w:name w:val="header"/>
    <w:basedOn w:val="a"/>
    <w:link w:val="a9"/>
    <w:qFormat/>
    <w:pPr>
      <w:pBdr>
        <w:bottom w:val="single" w:sz="6" w:space="1" w:color="auto"/>
      </w:pBdr>
      <w:tabs>
        <w:tab w:val="center" w:pos="4153"/>
        <w:tab w:val="right" w:pos="8306"/>
      </w:tabs>
      <w:snapToGrid w:val="0"/>
      <w:jc w:val="center"/>
    </w:pPr>
    <w:rPr>
      <w:sz w:val="18"/>
      <w:szCs w:val="18"/>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qFormat/>
    <w:rPr>
      <w:b/>
      <w:bCs/>
    </w:rPr>
  </w:style>
  <w:style w:type="character" w:styleId="ac">
    <w:name w:val="Hyperlink"/>
    <w:qFormat/>
    <w:rPr>
      <w:color w:val="0000FF"/>
      <w:u w:val="single"/>
    </w:rPr>
  </w:style>
  <w:style w:type="character" w:customStyle="1" w:styleId="a9">
    <w:name w:val="页眉 字符"/>
    <w:link w:val="a8"/>
    <w:qFormat/>
    <w:rPr>
      <w:kern w:val="2"/>
      <w:sz w:val="18"/>
      <w:szCs w:val="18"/>
    </w:rPr>
  </w:style>
  <w:style w:type="character" w:customStyle="1" w:styleId="a7">
    <w:name w:val="页脚 字符"/>
    <w:link w:val="a6"/>
    <w:qFormat/>
    <w:rPr>
      <w:kern w:val="2"/>
      <w:sz w:val="18"/>
      <w:szCs w:val="18"/>
    </w:rPr>
  </w:style>
  <w:style w:type="character" w:customStyle="1" w:styleId="apple-converted-space">
    <w:name w:val="apple-converted-space"/>
    <w:basedOn w:val="a0"/>
    <w:qFormat/>
  </w:style>
  <w:style w:type="character" w:customStyle="1" w:styleId="a4">
    <w:name w:val="正文文本缩进 字符"/>
    <w:link w:val="a3"/>
    <w:uiPriority w:val="99"/>
    <w:qFormat/>
    <w:rPr>
      <w:rFonts w:hAnsi="宋体"/>
      <w:kern w:val="2"/>
      <w:sz w:val="26"/>
      <w:szCs w:val="32"/>
    </w:rPr>
  </w:style>
  <w:style w:type="paragraph" w:customStyle="1" w:styleId="Default">
    <w:name w:val="Default"/>
    <w:qFormat/>
    <w:pPr>
      <w:widowControl w:val="0"/>
      <w:autoSpaceDE w:val="0"/>
      <w:autoSpaceDN w:val="0"/>
      <w:adjustRightInd w:val="0"/>
    </w:pPr>
    <w:rPr>
      <w:rFonts w:ascii="仿宋_GB2312" w:hAnsi="仿宋_GB2312" w:cs="仿宋_GB2312"/>
      <w:color w:val="000000"/>
      <w:sz w:val="24"/>
      <w:szCs w:val="24"/>
    </w:rPr>
  </w:style>
  <w:style w:type="paragraph" w:customStyle="1" w:styleId="1">
    <w:name w:val="普通(网站)1"/>
    <w:basedOn w:val="a"/>
    <w:qFormat/>
    <w:rPr>
      <w:rFonts w:hint="eastAsia"/>
      <w:sz w:val="24"/>
    </w:rPr>
  </w:style>
  <w:style w:type="paragraph" w:styleId="ad">
    <w:name w:val="Revision"/>
    <w:hidden/>
    <w:uiPriority w:val="99"/>
    <w:semiHidden/>
    <w:rsid w:val="00AB6012"/>
    <w:rPr>
      <w:kern w:val="2"/>
      <w:sz w:val="21"/>
    </w:rPr>
  </w:style>
  <w:style w:type="paragraph" w:styleId="ae">
    <w:name w:val="List Paragraph"/>
    <w:basedOn w:val="a"/>
    <w:uiPriority w:val="99"/>
    <w:rsid w:val="00AA6F5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9</Pages>
  <Words>2768</Words>
  <Characters>2853</Characters>
  <Application>Microsoft Office Word</Application>
  <DocSecurity>0</DocSecurity>
  <Lines>142</Lines>
  <Paragraphs>216</Paragraphs>
  <ScaleCrop>false</ScaleCrop>
  <Company>湘潭大学研招办</Company>
  <LinksUpToDate>false</LinksUpToDate>
  <CharactersWithSpaces>5405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关于编制2002年硕士研究生招生专业目录的通知</dc:title>
  <dc:creator>李丽兰</dc:creator>
  <cp:lastModifiedBy>SL Y</cp:lastModifiedBy>
  <cp:revision>58</cp:revision>
  <cp:lastPrinted>2018-07-16T02:14:00Z</cp:lastPrinted>
  <dcterms:created xsi:type="dcterms:W3CDTF">2025-09-15T01:49:00Z</dcterms:created>
  <dcterms:modified xsi:type="dcterms:W3CDTF">2025-09-22T08:57:00Z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BD79DBBB85B04DFB9734F2114625E5AF_13</vt:lpwstr>
  </property>
  <property fmtid="{D5CDD505-2E9C-101B-9397-08002B2CF9AE}" pid="4" name="KSOTemplateDocerSaveRecord">
    <vt:lpwstr>eyJoZGlkIjoiNmYwYzk0ZjNmZTgxOTBiYWIzNmYxODJiYmRiMjAzZTAifQ==</vt:lpwstr>
  </property>
</Properties>
</file>